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w:t>
      </w:r>
      <w:proofErr w:type="spellStart"/>
      <w:r w:rsidR="008E089A">
        <w:rPr>
          <w:rFonts w:ascii="Arial" w:eastAsia="Times New Roman" w:hAnsi="Arial" w:cs="Arial"/>
          <w:b/>
          <w:i/>
          <w:iCs/>
          <w:color w:val="404040"/>
          <w:lang w:eastAsia="x-none"/>
        </w:rPr>
        <w:t>SoD</w:t>
      </w:r>
      <w:proofErr w:type="spellEnd"/>
      <w:r w:rsidR="008E089A">
        <w:rPr>
          <w:rFonts w:ascii="Arial" w:eastAsia="Times New Roman" w:hAnsi="Arial" w:cs="Arial"/>
          <w:b/>
          <w:i/>
          <w:iCs/>
          <w:color w:val="404040"/>
          <w:lang w:eastAsia="x-none"/>
        </w:rPr>
        <w:t>“</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332AFE84"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Česká </w:t>
      </w:r>
      <w:proofErr w:type="gramStart"/>
      <w:r w:rsidRPr="00D9780F">
        <w:rPr>
          <w:rFonts w:ascii="Arial" w:eastAsia="Times New Roman" w:hAnsi="Arial" w:cs="Arial"/>
          <w:b/>
          <w:lang w:eastAsia="cs-CZ"/>
        </w:rPr>
        <w:t>republika - Státní</w:t>
      </w:r>
      <w:proofErr w:type="gramEnd"/>
      <w:r w:rsidRPr="00D9780F">
        <w:rPr>
          <w:rFonts w:ascii="Arial" w:eastAsia="Times New Roman" w:hAnsi="Arial" w:cs="Arial"/>
          <w:b/>
          <w:lang w:eastAsia="cs-CZ"/>
        </w:rPr>
        <w:t xml:space="preserve"> pozemkový úřad</w:t>
      </w:r>
    </w:p>
    <w:p w14:paraId="5AB306AC" w14:textId="6ABBE36B" w:rsidR="006615F7" w:rsidRPr="00D9780F" w:rsidRDefault="00810331"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w:t>
      </w:r>
      <w:proofErr w:type="gramStart"/>
      <w:r w:rsidRPr="00922D96">
        <w:rPr>
          <w:rFonts w:ascii="Arial" w:eastAsia="Times New Roman" w:hAnsi="Arial" w:cs="Arial"/>
          <w:lang w:eastAsia="cs-CZ"/>
        </w:rPr>
        <w:t>11a</w:t>
      </w:r>
      <w:proofErr w:type="gramEnd"/>
      <w:r w:rsidRPr="00922D96">
        <w:rPr>
          <w:rFonts w:ascii="Arial" w:eastAsia="Times New Roman" w:hAnsi="Arial" w:cs="Arial"/>
          <w:lang w:eastAsia="cs-CZ"/>
        </w:rPr>
        <w:t>, 130 00 Praha 3</w:t>
      </w:r>
      <w:r w:rsidRPr="00810331">
        <w:rPr>
          <w:rFonts w:ascii="Arial" w:eastAsia="Times New Roman" w:hAnsi="Arial" w:cs="Arial"/>
          <w:b/>
          <w:lang w:eastAsia="cs-CZ"/>
        </w:rPr>
        <w:t xml:space="preserve"> </w:t>
      </w:r>
      <w:r>
        <w:rPr>
          <w:rFonts w:ascii="Arial" w:eastAsia="Times New Roman" w:hAnsi="Arial" w:cs="Arial"/>
          <w:b/>
          <w:lang w:eastAsia="cs-CZ"/>
        </w:rPr>
        <w:t xml:space="preserve"> </w:t>
      </w:r>
      <w:r w:rsidR="006615F7" w:rsidRPr="00D9780F">
        <w:rPr>
          <w:rFonts w:ascii="Arial" w:eastAsia="Times New Roman" w:hAnsi="Arial" w:cs="Arial"/>
          <w:b/>
          <w:lang w:eastAsia="cs-CZ"/>
        </w:rPr>
        <w:t xml:space="preserve"> </w:t>
      </w:r>
    </w:p>
    <w:p w14:paraId="2113D19F" w14:textId="63DA1472"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D9780F">
        <w:rPr>
          <w:rFonts w:ascii="Arial" w:eastAsia="Times New Roman" w:hAnsi="Arial" w:cs="Arial"/>
          <w:b/>
          <w:lang w:eastAsia="cs-CZ"/>
        </w:rPr>
        <w:t xml:space="preserve">Krajský pozemkový úřad </w:t>
      </w:r>
      <w:r w:rsidR="00A43FFA">
        <w:rPr>
          <w:rFonts w:ascii="Arial" w:eastAsia="Times New Roman" w:hAnsi="Arial" w:cs="Arial"/>
          <w:b/>
          <w:lang w:eastAsia="cs-CZ"/>
        </w:rPr>
        <w:t>pro Pardubický kraj</w:t>
      </w:r>
    </w:p>
    <w:p w14:paraId="105D7D3A" w14:textId="68681C2E" w:rsidR="00810331" w:rsidRPr="00D9780F" w:rsidRDefault="00810331"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00A43FFA">
        <w:rPr>
          <w:rFonts w:ascii="Arial" w:eastAsia="Times New Roman" w:hAnsi="Arial" w:cs="Arial"/>
          <w:b/>
          <w:lang w:eastAsia="cs-CZ"/>
        </w:rPr>
        <w:t>B. Němcové 231, 530 02 Pardubice</w:t>
      </w:r>
    </w:p>
    <w:p w14:paraId="105D9223" w14:textId="020B4133" w:rsidR="006615F7" w:rsidRPr="00D05CE6"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38427C">
        <w:rPr>
          <w:rFonts w:ascii="Arial" w:eastAsia="Times New Roman" w:hAnsi="Arial" w:cs="Arial"/>
          <w:b/>
          <w:lang w:eastAsia="cs-CZ"/>
        </w:rPr>
        <w:t xml:space="preserve">Pobočka </w:t>
      </w:r>
      <w:r w:rsidR="00A43FFA" w:rsidRPr="00D05CE6">
        <w:rPr>
          <w:rFonts w:ascii="Arial" w:eastAsia="Times New Roman" w:hAnsi="Arial" w:cs="Arial"/>
          <w:b/>
          <w:lang w:eastAsia="cs-CZ"/>
        </w:rPr>
        <w:t>Svitavy</w:t>
      </w:r>
    </w:p>
    <w:p w14:paraId="4C35D715" w14:textId="4652345E" w:rsidR="00810331" w:rsidRPr="0038427C" w:rsidRDefault="00810331" w:rsidP="00050E94">
      <w:pPr>
        <w:overflowPunct w:val="0"/>
        <w:autoSpaceDE w:val="0"/>
        <w:autoSpaceDN w:val="0"/>
        <w:adjustRightInd w:val="0"/>
        <w:spacing w:after="0"/>
        <w:jc w:val="both"/>
        <w:textAlignment w:val="baseline"/>
        <w:rPr>
          <w:rFonts w:ascii="Arial" w:eastAsia="Times New Roman" w:hAnsi="Arial" w:cs="Arial"/>
          <w:b/>
          <w:lang w:eastAsia="cs-CZ"/>
        </w:rPr>
      </w:pPr>
      <w:r w:rsidRPr="0038427C">
        <w:rPr>
          <w:rFonts w:ascii="Arial" w:eastAsia="Times New Roman" w:hAnsi="Arial" w:cs="Arial"/>
          <w:b/>
          <w:lang w:eastAsia="cs-CZ"/>
        </w:rPr>
        <w:t xml:space="preserve">Adresa: </w:t>
      </w:r>
      <w:r w:rsidR="00A43FFA" w:rsidRPr="0038427C">
        <w:rPr>
          <w:rFonts w:ascii="Arial" w:eastAsia="Times New Roman" w:hAnsi="Arial" w:cs="Arial"/>
          <w:b/>
          <w:lang w:eastAsia="cs-CZ"/>
        </w:rPr>
        <w:t>Milady Horákové 373/10, 568 02 Svitavy</w:t>
      </w:r>
    </w:p>
    <w:p w14:paraId="70BC063A" w14:textId="33D6562F" w:rsidR="006615F7" w:rsidRPr="00D05CE6"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38427C">
        <w:rPr>
          <w:rFonts w:ascii="Arial" w:eastAsia="Lucida Sans Unicode" w:hAnsi="Arial" w:cs="Arial"/>
          <w:lang w:eastAsia="cs-CZ"/>
        </w:rPr>
        <w:t>zastoupený:</w:t>
      </w:r>
      <w:r w:rsidRPr="0038427C">
        <w:rPr>
          <w:rFonts w:ascii="Arial" w:eastAsia="Lucida Sans Unicode" w:hAnsi="Arial" w:cs="Arial"/>
          <w:lang w:eastAsia="cs-CZ"/>
        </w:rPr>
        <w:tab/>
      </w:r>
      <w:r w:rsidR="00A43FFA" w:rsidRPr="0038427C">
        <w:rPr>
          <w:rFonts w:ascii="Arial" w:eastAsia="Lucida Sans Unicode" w:hAnsi="Arial" w:cs="Arial"/>
          <w:lang w:eastAsia="cs-CZ"/>
        </w:rPr>
        <w:t>Ing. Miroslavem Kučerou, ředitelem KPÚ</w:t>
      </w:r>
    </w:p>
    <w:p w14:paraId="7847E424" w14:textId="602D34CB" w:rsidR="006615F7" w:rsidRPr="0038427C"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38427C">
        <w:rPr>
          <w:rFonts w:ascii="Arial" w:eastAsia="Lucida Sans Unicode" w:hAnsi="Arial" w:cs="Arial"/>
          <w:lang w:eastAsia="cs-CZ"/>
        </w:rPr>
        <w:t xml:space="preserve">       ve smluvních záležitostech oprávněn jednat:</w:t>
      </w:r>
      <w:r w:rsidRPr="0038427C">
        <w:rPr>
          <w:rFonts w:ascii="Arial" w:eastAsia="Lucida Sans Unicode" w:hAnsi="Arial" w:cs="Arial"/>
          <w:lang w:eastAsia="cs-CZ"/>
        </w:rPr>
        <w:tab/>
      </w:r>
      <w:r w:rsidR="00A43FFA" w:rsidRPr="0038427C">
        <w:rPr>
          <w:rFonts w:ascii="Arial" w:eastAsia="Lucida Sans Unicode" w:hAnsi="Arial" w:cs="Arial"/>
          <w:lang w:eastAsia="cs-CZ"/>
        </w:rPr>
        <w:t>Ing. Miroslav Kučera, ředitel KPÚ</w:t>
      </w:r>
    </w:p>
    <w:p w14:paraId="790829B1" w14:textId="77777777" w:rsidR="00463206" w:rsidRPr="0038427C"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7B188517" w14:textId="775BF8AC" w:rsidR="006615F7" w:rsidRPr="0038427C" w:rsidRDefault="006615F7" w:rsidP="00142F43">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38427C">
        <w:rPr>
          <w:rFonts w:ascii="Arial" w:eastAsia="Lucida Sans Unicode" w:hAnsi="Arial" w:cs="Arial"/>
          <w:lang w:eastAsia="cs-CZ"/>
        </w:rPr>
        <w:t xml:space="preserve">       v </w:t>
      </w:r>
      <w:r w:rsidRPr="0038427C">
        <w:rPr>
          <w:rFonts w:ascii="Arial" w:eastAsia="Lucida Sans Unicode" w:hAnsi="Arial" w:cs="Arial"/>
          <w:snapToGrid w:val="0"/>
          <w:lang w:eastAsia="cs-CZ"/>
        </w:rPr>
        <w:t>technických záležitostech oprávněn jednat:</w:t>
      </w:r>
      <w:r w:rsidRPr="0038427C">
        <w:rPr>
          <w:rFonts w:ascii="Arial" w:eastAsia="Lucida Sans Unicode" w:hAnsi="Arial" w:cs="Arial"/>
          <w:snapToGrid w:val="0"/>
          <w:lang w:eastAsia="cs-CZ"/>
        </w:rPr>
        <w:tab/>
      </w:r>
      <w:r w:rsidR="00A43FFA" w:rsidRPr="0038427C">
        <w:rPr>
          <w:rFonts w:ascii="Arial" w:eastAsia="Lucida Sans Unicode" w:hAnsi="Arial" w:cs="Arial"/>
          <w:snapToGrid w:val="0"/>
          <w:lang w:eastAsia="cs-CZ"/>
        </w:rPr>
        <w:t>Ing. Libor Ondra, Pobočk</w:t>
      </w:r>
      <w:r w:rsidR="002867BE">
        <w:rPr>
          <w:rFonts w:ascii="Arial" w:eastAsia="Lucida Sans Unicode" w:hAnsi="Arial" w:cs="Arial"/>
          <w:snapToGrid w:val="0"/>
          <w:lang w:eastAsia="cs-CZ"/>
        </w:rPr>
        <w:t>a</w:t>
      </w:r>
      <w:r w:rsidR="00A43FFA" w:rsidRPr="0038427C">
        <w:rPr>
          <w:rFonts w:ascii="Arial" w:eastAsia="Lucida Sans Unicode" w:hAnsi="Arial" w:cs="Arial"/>
          <w:snapToGrid w:val="0"/>
          <w:lang w:eastAsia="cs-CZ"/>
        </w:rPr>
        <w:t xml:space="preserve"> Svitavy</w:t>
      </w:r>
      <w:r w:rsidRPr="0038427C">
        <w:rPr>
          <w:rFonts w:ascii="Arial" w:eastAsia="Lucida Sans Unicode" w:hAnsi="Arial" w:cs="Arial"/>
          <w:lang w:eastAsia="cs-CZ"/>
        </w:rPr>
        <w:t xml:space="preserve"> </w:t>
      </w:r>
      <w:r w:rsidRPr="0038427C">
        <w:rPr>
          <w:rFonts w:ascii="Arial" w:eastAsia="Lucida Sans Unicode" w:hAnsi="Arial" w:cs="Arial"/>
          <w:lang w:eastAsia="cs-CZ"/>
        </w:rPr>
        <w:tab/>
      </w:r>
    </w:p>
    <w:p w14:paraId="76B6B997" w14:textId="5E453C76" w:rsidR="006615F7" w:rsidRPr="0038427C" w:rsidRDefault="006615F7" w:rsidP="006615F7">
      <w:pPr>
        <w:widowControl w:val="0"/>
        <w:tabs>
          <w:tab w:val="left" w:pos="4536"/>
        </w:tabs>
        <w:suppressAutoHyphens/>
        <w:spacing w:after="0" w:line="240" w:lineRule="auto"/>
        <w:rPr>
          <w:rFonts w:ascii="Arial" w:eastAsia="Lucida Sans Unicode" w:hAnsi="Arial" w:cs="Arial"/>
          <w:lang w:eastAsia="cs-CZ"/>
        </w:rPr>
      </w:pPr>
      <w:r w:rsidRPr="0038427C">
        <w:rPr>
          <w:rFonts w:ascii="Arial" w:eastAsia="Lucida Sans Unicode" w:hAnsi="Arial" w:cs="Arial"/>
          <w:lang w:eastAsia="cs-CZ"/>
        </w:rPr>
        <w:t xml:space="preserve">      Tel.:</w:t>
      </w:r>
      <w:r w:rsidRPr="0038427C">
        <w:rPr>
          <w:rFonts w:ascii="Arial" w:eastAsia="Lucida Sans Unicode" w:hAnsi="Arial" w:cs="Arial"/>
          <w:lang w:eastAsia="cs-CZ"/>
        </w:rPr>
        <w:tab/>
      </w:r>
      <w:r w:rsidR="002867BE">
        <w:rPr>
          <w:rFonts w:ascii="Arial" w:eastAsia="Lucida Sans Unicode" w:hAnsi="Arial" w:cs="Arial"/>
          <w:lang w:eastAsia="cs-CZ"/>
        </w:rPr>
        <w:tab/>
      </w:r>
      <w:r w:rsidRPr="0038427C">
        <w:rPr>
          <w:rFonts w:ascii="Arial" w:eastAsia="Lucida Sans Unicode" w:hAnsi="Arial" w:cs="Arial"/>
          <w:lang w:eastAsia="cs-CZ"/>
        </w:rPr>
        <w:t>+420</w:t>
      </w:r>
      <w:r w:rsidR="00A43FFA" w:rsidRPr="0038427C">
        <w:rPr>
          <w:rFonts w:ascii="Arial" w:eastAsia="Lucida Sans Unicode" w:hAnsi="Arial" w:cs="Arial"/>
          <w:lang w:eastAsia="cs-CZ"/>
        </w:rPr>
        <w:t> 724 796 168</w:t>
      </w:r>
      <w:r w:rsidRPr="0038427C">
        <w:rPr>
          <w:rFonts w:ascii="Arial" w:eastAsia="Lucida Sans Unicode" w:hAnsi="Arial" w:cs="Arial"/>
          <w:lang w:eastAsia="cs-CZ"/>
        </w:rPr>
        <w:tab/>
      </w:r>
      <w:r w:rsidRPr="0038427C">
        <w:rPr>
          <w:rFonts w:ascii="Arial" w:eastAsia="Lucida Sans Unicode" w:hAnsi="Arial" w:cs="Arial"/>
          <w:lang w:eastAsia="cs-CZ"/>
        </w:rPr>
        <w:tab/>
        <w:t xml:space="preserve"> </w:t>
      </w:r>
    </w:p>
    <w:p w14:paraId="5AFAC7F8" w14:textId="4E51620A" w:rsidR="006615F7" w:rsidRPr="0038427C" w:rsidRDefault="006615F7" w:rsidP="006615F7">
      <w:pPr>
        <w:widowControl w:val="0"/>
        <w:tabs>
          <w:tab w:val="left" w:pos="4536"/>
        </w:tabs>
        <w:suppressAutoHyphens/>
        <w:spacing w:after="0" w:line="240" w:lineRule="auto"/>
        <w:rPr>
          <w:rFonts w:ascii="Arial" w:eastAsia="Lucida Sans Unicode" w:hAnsi="Arial" w:cs="Arial"/>
          <w:lang w:eastAsia="cs-CZ"/>
        </w:rPr>
      </w:pPr>
      <w:r w:rsidRPr="0038427C">
        <w:rPr>
          <w:rFonts w:ascii="Arial" w:eastAsia="Lucida Sans Unicode" w:hAnsi="Arial" w:cs="Arial"/>
          <w:lang w:eastAsia="cs-CZ"/>
        </w:rPr>
        <w:t xml:space="preserve">      E-mail:</w:t>
      </w:r>
      <w:r w:rsidRPr="0038427C">
        <w:rPr>
          <w:rFonts w:ascii="Arial" w:eastAsia="Lucida Sans Unicode" w:hAnsi="Arial" w:cs="Arial"/>
          <w:lang w:eastAsia="cs-CZ"/>
        </w:rPr>
        <w:tab/>
      </w:r>
      <w:r w:rsidR="002867BE">
        <w:rPr>
          <w:rFonts w:ascii="Arial" w:eastAsia="Lucida Sans Unicode" w:hAnsi="Arial" w:cs="Arial"/>
          <w:lang w:eastAsia="cs-CZ"/>
        </w:rPr>
        <w:tab/>
      </w:r>
      <w:r w:rsidR="00A43FFA" w:rsidRPr="00D05CE6">
        <w:rPr>
          <w:rFonts w:ascii="Arial" w:eastAsia="Lucida Sans Unicode" w:hAnsi="Arial" w:cs="Arial"/>
          <w:lang w:eastAsia="cs-CZ"/>
        </w:rPr>
        <w:t>l.ondra</w:t>
      </w:r>
      <w:r w:rsidRPr="00D05CE6">
        <w:rPr>
          <w:rFonts w:ascii="Arial" w:eastAsia="Lucida Sans Unicode" w:hAnsi="Arial" w:cs="Arial"/>
          <w:lang w:eastAsia="cs-CZ"/>
        </w:rPr>
        <w:t>@</w:t>
      </w:r>
      <w:r w:rsidRPr="0038427C">
        <w:rPr>
          <w:rFonts w:ascii="Arial" w:eastAsia="Lucida Sans Unicode" w:hAnsi="Arial" w:cs="Arial"/>
          <w:lang w:eastAsia="cs-CZ"/>
        </w:rPr>
        <w:t>spucr.cz</w:t>
      </w:r>
    </w:p>
    <w:p w14:paraId="61D66782" w14:textId="2AF2A21C" w:rsidR="006615F7" w:rsidRPr="0038427C" w:rsidRDefault="006615F7" w:rsidP="006615F7">
      <w:pPr>
        <w:widowControl w:val="0"/>
        <w:tabs>
          <w:tab w:val="left" w:pos="4536"/>
        </w:tabs>
        <w:suppressAutoHyphens/>
        <w:spacing w:after="0" w:line="240" w:lineRule="auto"/>
        <w:rPr>
          <w:rFonts w:ascii="Arial" w:eastAsia="Lucida Sans Unicode" w:hAnsi="Arial" w:cs="Arial"/>
          <w:lang w:eastAsia="cs-CZ"/>
        </w:rPr>
      </w:pPr>
      <w:r w:rsidRPr="0038427C">
        <w:rPr>
          <w:rFonts w:ascii="Arial" w:eastAsia="Lucida Sans Unicode" w:hAnsi="Arial" w:cs="Arial"/>
          <w:lang w:eastAsia="cs-CZ"/>
        </w:rPr>
        <w:t xml:space="preserve">      ID DS:</w:t>
      </w:r>
      <w:r w:rsidRPr="0038427C">
        <w:rPr>
          <w:rFonts w:ascii="Arial" w:eastAsia="Lucida Sans Unicode" w:hAnsi="Arial" w:cs="Arial"/>
          <w:lang w:eastAsia="cs-CZ"/>
        </w:rPr>
        <w:tab/>
      </w:r>
      <w:r w:rsidR="002867BE">
        <w:rPr>
          <w:rFonts w:ascii="Arial" w:eastAsia="Lucida Sans Unicode" w:hAnsi="Arial" w:cs="Arial"/>
          <w:lang w:eastAsia="cs-CZ"/>
        </w:rPr>
        <w:tab/>
      </w:r>
      <w:r w:rsidRPr="0038427C">
        <w:rPr>
          <w:rFonts w:ascii="Arial" w:eastAsia="Lucida Sans Unicode" w:hAnsi="Arial" w:cs="Arial"/>
          <w:lang w:eastAsia="cs-CZ"/>
        </w:rPr>
        <w:t>z49per3</w:t>
      </w:r>
    </w:p>
    <w:p w14:paraId="794DCE13" w14:textId="76DA93AD" w:rsidR="006615F7" w:rsidRPr="0038427C" w:rsidRDefault="006615F7" w:rsidP="006615F7">
      <w:pPr>
        <w:widowControl w:val="0"/>
        <w:tabs>
          <w:tab w:val="left" w:pos="4536"/>
        </w:tabs>
        <w:suppressAutoHyphens/>
        <w:spacing w:after="0" w:line="240" w:lineRule="auto"/>
        <w:rPr>
          <w:rFonts w:ascii="Arial" w:eastAsia="Lucida Sans Unicode" w:hAnsi="Arial" w:cs="Arial"/>
          <w:lang w:eastAsia="cs-CZ"/>
        </w:rPr>
      </w:pPr>
      <w:r w:rsidRPr="0038427C">
        <w:rPr>
          <w:rFonts w:ascii="Arial" w:eastAsia="Lucida Sans Unicode" w:hAnsi="Arial" w:cs="Arial"/>
          <w:lang w:eastAsia="cs-CZ"/>
        </w:rPr>
        <w:t xml:space="preserve">      Bankovní spojení:</w:t>
      </w:r>
      <w:r w:rsidRPr="0038427C">
        <w:rPr>
          <w:rFonts w:ascii="Arial" w:eastAsia="Lucida Sans Unicode" w:hAnsi="Arial" w:cs="Arial"/>
          <w:lang w:eastAsia="cs-CZ"/>
        </w:rPr>
        <w:tab/>
      </w:r>
      <w:r w:rsidR="002867BE">
        <w:rPr>
          <w:rFonts w:ascii="Arial" w:eastAsia="Lucida Sans Unicode" w:hAnsi="Arial" w:cs="Arial"/>
          <w:lang w:eastAsia="cs-CZ"/>
        </w:rPr>
        <w:tab/>
      </w:r>
      <w:r w:rsidRPr="0038427C">
        <w:rPr>
          <w:rFonts w:ascii="Arial" w:eastAsia="Lucida Sans Unicode" w:hAnsi="Arial" w:cs="Arial"/>
          <w:lang w:eastAsia="cs-CZ"/>
        </w:rPr>
        <w:t xml:space="preserve">ČNB </w:t>
      </w:r>
      <w:r w:rsidRPr="0038427C">
        <w:rPr>
          <w:rFonts w:ascii="Arial" w:eastAsia="Lucida Sans Unicode" w:hAnsi="Arial" w:cs="Arial"/>
          <w:lang w:eastAsia="cs-CZ"/>
        </w:rPr>
        <w:tab/>
      </w:r>
    </w:p>
    <w:p w14:paraId="38E7A5AA" w14:textId="460B306E" w:rsidR="006615F7" w:rsidRPr="0038427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38427C">
        <w:rPr>
          <w:rFonts w:ascii="Arial" w:eastAsia="Lucida Sans Unicode" w:hAnsi="Arial" w:cs="Arial"/>
          <w:bCs/>
          <w:lang w:eastAsia="cs-CZ"/>
        </w:rPr>
        <w:t xml:space="preserve">      Číslo účtu:</w:t>
      </w:r>
      <w:r w:rsidRPr="0038427C">
        <w:rPr>
          <w:rFonts w:ascii="Arial" w:eastAsia="Lucida Sans Unicode" w:hAnsi="Arial" w:cs="Arial"/>
          <w:bCs/>
          <w:lang w:eastAsia="cs-CZ"/>
        </w:rPr>
        <w:tab/>
      </w:r>
      <w:r w:rsidR="002867BE">
        <w:rPr>
          <w:rFonts w:ascii="Arial" w:eastAsia="Lucida Sans Unicode" w:hAnsi="Arial" w:cs="Arial"/>
          <w:bCs/>
          <w:lang w:eastAsia="cs-CZ"/>
        </w:rPr>
        <w:tab/>
      </w:r>
      <w:r w:rsidRPr="0038427C">
        <w:rPr>
          <w:rFonts w:ascii="Arial" w:eastAsia="Lucida Sans Unicode" w:hAnsi="Arial" w:cs="Arial"/>
          <w:bCs/>
          <w:lang w:eastAsia="cs-CZ"/>
        </w:rPr>
        <w:t>3723001/0710</w:t>
      </w:r>
    </w:p>
    <w:p w14:paraId="29CB40DA" w14:textId="40D517DE"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38427C">
        <w:rPr>
          <w:rFonts w:ascii="Arial" w:eastAsia="Lucida Sans Unicode" w:hAnsi="Arial" w:cs="Arial"/>
          <w:bCs/>
          <w:lang w:eastAsia="cs-CZ"/>
        </w:rPr>
        <w:t xml:space="preserve">      IČ</w:t>
      </w:r>
      <w:r w:rsidR="00C8483D" w:rsidRPr="0038427C">
        <w:rPr>
          <w:rFonts w:ascii="Arial" w:eastAsia="Lucida Sans Unicode" w:hAnsi="Arial" w:cs="Arial"/>
          <w:bCs/>
          <w:lang w:eastAsia="cs-CZ"/>
        </w:rPr>
        <w:t>O</w:t>
      </w:r>
      <w:r w:rsidRPr="0038427C">
        <w:rPr>
          <w:rFonts w:ascii="Arial" w:eastAsia="Lucida Sans Unicode" w:hAnsi="Arial" w:cs="Arial"/>
          <w:bCs/>
          <w:lang w:eastAsia="cs-CZ"/>
        </w:rPr>
        <w:t>:</w:t>
      </w:r>
      <w:r w:rsidRPr="0038427C">
        <w:rPr>
          <w:rFonts w:ascii="Arial" w:eastAsia="Lucida Sans Unicode" w:hAnsi="Arial" w:cs="Arial"/>
          <w:bCs/>
          <w:lang w:eastAsia="cs-CZ"/>
        </w:rPr>
        <w:tab/>
      </w:r>
      <w:r w:rsidR="002867BE">
        <w:rPr>
          <w:rFonts w:ascii="Arial" w:eastAsia="Lucida Sans Unicode" w:hAnsi="Arial" w:cs="Arial"/>
          <w:bCs/>
          <w:lang w:eastAsia="cs-CZ"/>
        </w:rPr>
        <w:tab/>
      </w:r>
      <w:r w:rsidRPr="0038427C">
        <w:rPr>
          <w:rFonts w:ascii="Arial" w:eastAsia="Lucida Sans Unicode" w:hAnsi="Arial" w:cs="Arial"/>
          <w:bCs/>
          <w:lang w:eastAsia="cs-CZ"/>
        </w:rPr>
        <w:t>01312774</w:t>
      </w:r>
      <w:r w:rsidRPr="00D9780F">
        <w:rPr>
          <w:rFonts w:ascii="Arial" w:eastAsia="Lucida Sans Unicode" w:hAnsi="Arial" w:cs="Arial"/>
          <w:bCs/>
          <w:lang w:eastAsia="cs-CZ"/>
        </w:rPr>
        <w:t xml:space="preserve">                                                                 </w:t>
      </w:r>
    </w:p>
    <w:p w14:paraId="7583B9B8" w14:textId="7261A67E"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DIČ:</w:t>
      </w:r>
      <w:r w:rsidRPr="00D9780F">
        <w:rPr>
          <w:rFonts w:ascii="Arial" w:eastAsia="Lucida Sans Unicode" w:hAnsi="Arial" w:cs="Arial"/>
          <w:bCs/>
          <w:lang w:eastAsia="cs-CZ"/>
        </w:rPr>
        <w:tab/>
      </w:r>
      <w:r w:rsidR="002867BE">
        <w:rPr>
          <w:rFonts w:ascii="Arial" w:eastAsia="Lucida Sans Unicode" w:hAnsi="Arial" w:cs="Arial"/>
          <w:bCs/>
          <w:lang w:eastAsia="cs-CZ"/>
        </w:rPr>
        <w:tab/>
      </w:r>
      <w:r w:rsidR="0002111E">
        <w:rPr>
          <w:rFonts w:ascii="Arial" w:eastAsia="Lucida Sans Unicode" w:hAnsi="Arial" w:cs="Arial"/>
          <w:bCs/>
          <w:lang w:eastAsia="cs-CZ"/>
        </w:rPr>
        <w:t xml:space="preserve">CZ01312774 </w:t>
      </w:r>
      <w:r w:rsidRPr="00D9780F">
        <w:rPr>
          <w:rFonts w:ascii="Arial" w:eastAsia="Lucida Sans Unicode" w:hAnsi="Arial" w:cs="Arial"/>
          <w:bCs/>
          <w:lang w:eastAsia="cs-CZ"/>
        </w:rPr>
        <w:t xml:space="preserve">není plátcem DPH </w:t>
      </w:r>
    </w:p>
    <w:p w14:paraId="5978AF78" w14:textId="77777777" w:rsidR="006615F7" w:rsidRPr="00D9780F"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401E34D7" w:rsidR="006615F7" w:rsidRDefault="00810331"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Jméno:</w:t>
      </w:r>
      <w:r w:rsidR="006615F7" w:rsidRPr="00D9780F">
        <w:rPr>
          <w:rFonts w:ascii="Arial" w:eastAsia="Times New Roman" w:hAnsi="Arial" w:cs="Arial"/>
          <w:b/>
          <w:lang w:eastAsia="cs-CZ"/>
        </w:rPr>
        <w:t xml:space="preserve">   </w:t>
      </w:r>
      <w:proofErr w:type="gramEnd"/>
      <w:r w:rsidR="006615F7" w:rsidRPr="00D9780F">
        <w:rPr>
          <w:rFonts w:ascii="Arial" w:eastAsia="Times New Roman" w:hAnsi="Arial" w:cs="Arial"/>
          <w:b/>
          <w:lang w:eastAsia="cs-CZ"/>
        </w:rPr>
        <w:t xml:space="preserve">                                           </w:t>
      </w:r>
      <w:r w:rsidR="006615F7" w:rsidRPr="00D9780F">
        <w:rPr>
          <w:rFonts w:ascii="Arial" w:eastAsia="Times New Roman" w:hAnsi="Arial" w:cs="Arial"/>
          <w:lang w:eastAsia="cs-CZ"/>
        </w:rPr>
        <w:t xml:space="preserve">    </w:t>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61DDF664" w14:textId="5D6915CB" w:rsidR="00810331" w:rsidRPr="00D9780F"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p>
    <w:p w14:paraId="7124D3BD" w14:textId="77777777" w:rsidR="006615F7" w:rsidRPr="00D9780F" w:rsidRDefault="006615F7" w:rsidP="006615F7">
      <w:pPr>
        <w:tabs>
          <w:tab w:val="left" w:pos="4253"/>
        </w:tabs>
        <w:spacing w:after="120" w:line="288" w:lineRule="auto"/>
        <w:jc w:val="both"/>
        <w:rPr>
          <w:rFonts w:ascii="Arial" w:eastAsia="Times New Roman" w:hAnsi="Arial" w:cs="Arial"/>
          <w:lang w:eastAsia="cs-CZ"/>
        </w:rPr>
      </w:pPr>
      <w:r w:rsidRPr="00D9780F">
        <w:rPr>
          <w:rFonts w:ascii="Arial" w:eastAsia="Times New Roman" w:hAnsi="Arial" w:cs="Arial"/>
          <w:lang w:eastAsia="cs-CZ"/>
        </w:rPr>
        <w:tab/>
      </w:r>
    </w:p>
    <w:p w14:paraId="2CDBF60B" w14:textId="77777777" w:rsidR="006615F7" w:rsidRPr="00D9780F" w:rsidRDefault="006615F7" w:rsidP="006615F7">
      <w:pPr>
        <w:tabs>
          <w:tab w:val="left" w:pos="4253"/>
        </w:tabs>
        <w:spacing w:after="0" w:line="288" w:lineRule="auto"/>
        <w:jc w:val="both"/>
        <w:rPr>
          <w:rFonts w:ascii="Arial" w:eastAsia="Times New Roman" w:hAnsi="Arial" w:cs="Arial"/>
          <w:i/>
          <w:highlight w:val="yellow"/>
          <w:lang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zastoupený:   </w:t>
      </w:r>
      <w:proofErr w:type="gramEnd"/>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p>
    <w:p w14:paraId="0D7ACB8E" w14:textId="77777777" w:rsidR="006615F7" w:rsidRPr="00D9780F" w:rsidRDefault="006615F7" w:rsidP="006615F7">
      <w:pPr>
        <w:tabs>
          <w:tab w:val="left" w:pos="4253"/>
        </w:tabs>
        <w:spacing w:after="0" w:line="288" w:lineRule="auto"/>
        <w:jc w:val="both"/>
        <w:rPr>
          <w:rFonts w:ascii="Arial" w:eastAsia="Times New Roman" w:hAnsi="Arial" w:cs="Arial"/>
          <w:i/>
          <w:lang w:eastAsia="cs-CZ"/>
        </w:rPr>
      </w:pPr>
      <w:r w:rsidRPr="00D9780F">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3ADFCBF8"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Pr="00D9780F">
        <w:rPr>
          <w:rFonts w:ascii="Arial" w:eastAsia="Times New Roman" w:hAnsi="Arial" w:cs="Arial"/>
          <w:b/>
          <w:bCs/>
          <w:snapToGrid w:val="0"/>
          <w:highlight w:val="yellow"/>
          <w:lang w:val="en-US" w:eastAsia="cs-CZ"/>
        </w:rPr>
        <w:t>[DOPLNIT]</w:t>
      </w:r>
      <w:r w:rsidRPr="00D9780F">
        <w:rPr>
          <w:rFonts w:ascii="Arial" w:eastAsia="Times New Roman" w:hAnsi="Arial" w:cs="Arial"/>
          <w:lang w:eastAsia="cs-CZ"/>
        </w:rPr>
        <w:tab/>
      </w:r>
    </w:p>
    <w:p w14:paraId="36A0CA94" w14:textId="77777777" w:rsidR="006615F7" w:rsidRPr="00D9780F"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e-mail:   </w:t>
      </w:r>
      <w:proofErr w:type="gramEnd"/>
      <w:r w:rsidRPr="00D9780F">
        <w:rPr>
          <w:rFonts w:ascii="Arial" w:eastAsia="Times New Roman" w:hAnsi="Arial" w:cs="Arial"/>
          <w:lang w:eastAsia="cs-CZ"/>
        </w:rPr>
        <w:t xml:space="preserve">                                                       </w:t>
      </w:r>
      <w:r w:rsidRPr="00D9780F">
        <w:rPr>
          <w:rFonts w:ascii="Arial" w:eastAsia="Times New Roman" w:hAnsi="Arial" w:cs="Arial"/>
          <w:b/>
          <w:bCs/>
          <w:snapToGrid w:val="0"/>
          <w:highlight w:val="yellow"/>
          <w:lang w:val="en-US" w:eastAsia="cs-CZ"/>
        </w:rPr>
        <w:t>[DOPLNIT]</w:t>
      </w:r>
    </w:p>
    <w:p w14:paraId="51884F4E" w14:textId="77777777" w:rsidR="006615F7" w:rsidRPr="00D9780F"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lastRenderedPageBreak/>
        <w:t xml:space="preserve">    ID DS:</w:t>
      </w:r>
      <w:r w:rsidRPr="00D9780F">
        <w:rPr>
          <w:rFonts w:ascii="Arial" w:eastAsia="Times New Roman" w:hAnsi="Arial" w:cs="Arial"/>
          <w:bCs/>
          <w:snapToGrid w:val="0"/>
          <w:lang w:val="en-US" w:eastAsia="cs-CZ"/>
        </w:rPr>
        <w:tab/>
      </w:r>
      <w:proofErr w:type="gramStart"/>
      <w:r w:rsidRPr="00D9780F">
        <w:rPr>
          <w:rFonts w:ascii="Arial" w:eastAsia="Times New Roman" w:hAnsi="Arial" w:cs="Arial"/>
          <w:b/>
          <w:bCs/>
          <w:snapToGrid w:val="0"/>
          <w:lang w:val="en-US" w:eastAsia="cs-CZ"/>
        </w:rPr>
        <w:t xml:space="preserve">   </w:t>
      </w:r>
      <w:r w:rsidRPr="00D9780F">
        <w:rPr>
          <w:rFonts w:ascii="Arial" w:eastAsia="Times New Roman" w:hAnsi="Arial" w:cs="Arial"/>
          <w:b/>
          <w:bCs/>
          <w:snapToGrid w:val="0"/>
          <w:highlight w:val="yellow"/>
          <w:lang w:val="en-US" w:eastAsia="cs-CZ"/>
        </w:rPr>
        <w:t>[</w:t>
      </w:r>
      <w:proofErr w:type="gramEnd"/>
      <w:r w:rsidRPr="00D9780F">
        <w:rPr>
          <w:rFonts w:ascii="Arial" w:eastAsia="Times New Roman" w:hAnsi="Arial" w:cs="Arial"/>
          <w:b/>
          <w:bCs/>
          <w:snapToGrid w:val="0"/>
          <w:highlight w:val="yellow"/>
          <w:lang w:val="en-US" w:eastAsia="cs-CZ"/>
        </w:rPr>
        <w:t>DOPLNIT]</w:t>
      </w:r>
    </w:p>
    <w:p w14:paraId="75573E5F"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v technických záležitostech 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2F00B6F4"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ab/>
      </w:r>
    </w:p>
    <w:p w14:paraId="49776C9B" w14:textId="77777777" w:rsidR="006615F7" w:rsidRPr="00FC7772"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p>
    <w:p w14:paraId="058E5878"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40E4A51F" w14:textId="77777777"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1E9F7293" w14:textId="77777777"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4FF61C1B"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5FFFBACC"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 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w:t>
      </w:r>
      <w:r w:rsidRPr="00A43FFA">
        <w:rPr>
          <w:rFonts w:ascii="Arial" w:eastAsia="Times New Roman" w:hAnsi="Arial" w:cs="Arial"/>
          <w:lang w:eastAsia="cs-CZ"/>
        </w:rPr>
        <w:t xml:space="preserve">e veřejná zakázka s názvem </w:t>
      </w:r>
      <w:r w:rsidR="00A43FFA" w:rsidRPr="00142F43">
        <w:rPr>
          <w:rFonts w:ascii="Arial" w:hAnsi="Arial" w:cs="Arial"/>
          <w:b/>
          <w:bCs/>
        </w:rPr>
        <w:t>Realizace PSZ v </w:t>
      </w:r>
      <w:proofErr w:type="spellStart"/>
      <w:r w:rsidR="00A43FFA" w:rsidRPr="00142F43">
        <w:rPr>
          <w:rFonts w:ascii="Arial" w:hAnsi="Arial" w:cs="Arial"/>
          <w:b/>
          <w:bCs/>
        </w:rPr>
        <w:t>k.ú</w:t>
      </w:r>
      <w:proofErr w:type="spellEnd"/>
      <w:r w:rsidR="00A43FFA" w:rsidRPr="00142F43">
        <w:rPr>
          <w:rFonts w:ascii="Arial" w:hAnsi="Arial" w:cs="Arial"/>
          <w:b/>
          <w:bCs/>
        </w:rPr>
        <w:t>. Dětřichov u Moravské Třebové</w:t>
      </w:r>
      <w:r w:rsidRPr="001F221D">
        <w:rPr>
          <w:rFonts w:ascii="Arial" w:eastAsia="Times New Roman" w:hAnsi="Arial" w:cs="Arial"/>
          <w:bCs/>
          <w:snapToGrid w:val="0"/>
          <w:highlight w:val="yellow"/>
          <w:lang w:eastAsia="cs-CZ"/>
        </w:rPr>
        <w:t xml:space="preserve"> </w:t>
      </w:r>
      <w:bookmarkStart w:id="0" w:name="_Hlk72414975"/>
      <w:r w:rsidRPr="001F221D">
        <w:rPr>
          <w:rFonts w:ascii="Arial" w:eastAsia="Times New Roman" w:hAnsi="Arial" w:cs="Arial"/>
          <w:bCs/>
          <w:snapToGrid w:val="0"/>
          <w:highlight w:val="yellow"/>
          <w:lang w:eastAsia="cs-CZ"/>
        </w:rPr>
        <w:t>(</w:t>
      </w:r>
      <w:r w:rsidRPr="001F221D">
        <w:rPr>
          <w:rFonts w:ascii="Arial" w:eastAsia="Times New Roman" w:hAnsi="Arial" w:cs="Arial"/>
          <w:bCs/>
          <w:snapToGrid w:val="0"/>
          <w:highlight w:val="yellow"/>
        </w:rPr>
        <w:t xml:space="preserve">dále jen </w:t>
      </w:r>
      <w:r>
        <w:rPr>
          <w:rFonts w:ascii="Arial" w:eastAsia="Times New Roman" w:hAnsi="Arial" w:cs="Arial"/>
          <w:bCs/>
          <w:snapToGrid w:val="0"/>
          <w:highlight w:val="yellow"/>
        </w:rPr>
        <w:t xml:space="preserve">„veřejná </w:t>
      </w:r>
      <w:r w:rsidRPr="001F221D">
        <w:rPr>
          <w:rFonts w:ascii="Arial" w:eastAsia="Times New Roman" w:hAnsi="Arial" w:cs="Arial"/>
          <w:bCs/>
          <w:snapToGrid w:val="0"/>
          <w:highlight w:val="yellow"/>
        </w:rPr>
        <w:t>zakázka</w:t>
      </w:r>
      <w:r>
        <w:rPr>
          <w:rFonts w:ascii="Arial" w:eastAsia="Times New Roman" w:hAnsi="Arial" w:cs="Arial"/>
          <w:bCs/>
          <w:snapToGrid w:val="0"/>
          <w:highlight w:val="yellow"/>
        </w:rPr>
        <w:t>“</w:t>
      </w:r>
      <w:r w:rsidRPr="001F221D">
        <w:rPr>
          <w:rFonts w:ascii="Arial" w:eastAsia="Times New Roman" w:hAnsi="Arial" w:cs="Arial"/>
          <w:bCs/>
          <w:snapToGrid w:val="0"/>
          <w:highlight w:val="yellow"/>
        </w:rPr>
        <w:t>)</w:t>
      </w:r>
      <w:r w:rsidRPr="001F221D">
        <w:rPr>
          <w:rFonts w:ascii="Arial" w:eastAsia="Times New Roman" w:hAnsi="Arial" w:cs="Arial"/>
        </w:rPr>
        <w:t>.</w:t>
      </w:r>
      <w:bookmarkEnd w:id="0"/>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Pr="00FC7772">
        <w:rPr>
          <w:rFonts w:ascii="Arial" w:eastAsia="Times New Roman" w:hAnsi="Arial" w:cs="Arial"/>
          <w:b/>
          <w:bCs/>
          <w:snapToGrid w:val="0"/>
          <w:highlight w:val="yellow"/>
          <w:lang w:val="de-DE" w:eastAsia="cs-CZ"/>
        </w:rPr>
        <w:t>[DOPLNIT]</w:t>
      </w:r>
    </w:p>
    <w:p w14:paraId="512A69CD"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[DOPLNIT]</w:t>
      </w:r>
    </w:p>
    <w:p w14:paraId="6329C6D2" w14:textId="16A477E1" w:rsidR="006615F7" w:rsidRDefault="006615F7" w:rsidP="006615F7">
      <w:pPr>
        <w:spacing w:after="120" w:line="288" w:lineRule="auto"/>
        <w:jc w:val="both"/>
        <w:rPr>
          <w:rFonts w:ascii="Arial" w:eastAsia="Times New Roman" w:hAnsi="Arial" w:cs="Arial"/>
          <w:b/>
          <w:bCs/>
          <w:snapToGrid w:val="0"/>
          <w:lang w:eastAsia="cs-CZ"/>
        </w:rPr>
      </w:pPr>
      <w:r w:rsidRPr="00D9780F">
        <w:rPr>
          <w:rFonts w:ascii="Arial" w:eastAsia="Times New Roman" w:hAnsi="Arial" w:cs="Arial"/>
          <w:lang w:eastAsia="cs-CZ"/>
        </w:rPr>
        <w:t>Stavební povolení</w:t>
      </w:r>
      <w:r w:rsidR="006A12CA">
        <w:rPr>
          <w:rFonts w:ascii="Arial" w:eastAsia="Times New Roman" w:hAnsi="Arial" w:cs="Arial"/>
          <w:lang w:eastAsia="cs-CZ"/>
        </w:rPr>
        <w:t xml:space="preserve"> pro </w:t>
      </w:r>
      <w:r w:rsidR="00CA3E9E">
        <w:rPr>
          <w:rFonts w:ascii="Arial" w:eastAsia="Times New Roman" w:hAnsi="Arial" w:cs="Arial"/>
          <w:lang w:eastAsia="cs-CZ"/>
        </w:rPr>
        <w:t>cestu C3</w:t>
      </w:r>
      <w:r w:rsidRPr="00D9780F">
        <w:rPr>
          <w:rFonts w:ascii="Arial" w:eastAsia="Times New Roman" w:hAnsi="Arial" w:cs="Arial"/>
          <w:lang w:eastAsia="cs-CZ"/>
        </w:rPr>
        <w:t xml:space="preserve"> ze dne: </w:t>
      </w:r>
      <w:r w:rsidR="00AA2802" w:rsidRPr="00142F43">
        <w:rPr>
          <w:rFonts w:ascii="Arial" w:eastAsia="Times New Roman" w:hAnsi="Arial" w:cs="Arial"/>
          <w:b/>
          <w:bCs/>
          <w:snapToGrid w:val="0"/>
          <w:lang w:eastAsia="cs-CZ"/>
        </w:rPr>
        <w:t>9.4.2024</w:t>
      </w:r>
    </w:p>
    <w:p w14:paraId="47A11F94" w14:textId="799E1149" w:rsidR="00124300" w:rsidRPr="00221B0D" w:rsidRDefault="00124300" w:rsidP="006615F7">
      <w:pPr>
        <w:spacing w:after="120" w:line="288" w:lineRule="auto"/>
        <w:jc w:val="both"/>
        <w:rPr>
          <w:rFonts w:ascii="Arial" w:eastAsia="Times New Roman" w:hAnsi="Arial" w:cs="Arial"/>
          <w:lang w:eastAsia="cs-CZ"/>
        </w:rPr>
      </w:pPr>
      <w:r w:rsidRPr="00142F43">
        <w:rPr>
          <w:rFonts w:ascii="Arial" w:eastAsia="Times New Roman" w:hAnsi="Arial" w:cs="Arial"/>
          <w:snapToGrid w:val="0"/>
          <w:lang w:eastAsia="cs-CZ"/>
        </w:rPr>
        <w:t>Stavební povolení pro cestu C1 ze dne: (bude doplněno před podpisem smlouvy</w:t>
      </w:r>
      <w:r w:rsidR="00221B0D" w:rsidRPr="00142F43">
        <w:rPr>
          <w:rFonts w:ascii="Arial" w:eastAsia="Times New Roman" w:hAnsi="Arial" w:cs="Arial"/>
          <w:snapToGrid w:val="0"/>
          <w:lang w:eastAsia="cs-CZ"/>
        </w:rPr>
        <w:t>)</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31D27D96" w:rsidR="00D6259E" w:rsidRPr="00D9780F" w:rsidRDefault="00D6259E" w:rsidP="00D6259E">
      <w:pPr>
        <w:pStyle w:val="Odstavecseseznamem"/>
        <w:numPr>
          <w:ilvl w:val="0"/>
          <w:numId w:val="3"/>
        </w:numPr>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v </w:t>
      </w:r>
      <w:r w:rsidR="00AA2802">
        <w:rPr>
          <w:rFonts w:ascii="Arial" w:hAnsi="Arial" w:cs="Arial"/>
          <w:b/>
        </w:rPr>
        <w:t>katastrálním území Dětřichov u Moravské Třebové</w:t>
      </w:r>
      <w:r w:rsidRPr="00D9780F">
        <w:rPr>
          <w:rFonts w:ascii="Arial" w:hAnsi="Arial" w:cs="Arial"/>
          <w:lang w:val="x-none"/>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26DA76A4"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r w:rsidR="00AA2802">
        <w:rPr>
          <w:rFonts w:ascii="Arial" w:hAnsi="Arial" w:cs="Arial"/>
        </w:rPr>
        <w:t>vodních tůní T1 a T2 s výsadbami a polních cest C1 a C3</w:t>
      </w:r>
      <w:r w:rsidRPr="00D9780F">
        <w:rPr>
          <w:rFonts w:ascii="Arial" w:hAnsi="Arial" w:cs="Arial"/>
        </w:rPr>
        <w:t xml:space="preserve"> (dále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00D10CEF" w:rsidR="00D6259E" w:rsidRPr="00142F43"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a závazných podmínek stanovených pro provedení díla objednatelem v podmínkách </w:t>
      </w:r>
      <w:r w:rsidRPr="00142F43">
        <w:rPr>
          <w:rFonts w:ascii="Arial" w:hAnsi="Arial" w:cs="Arial"/>
        </w:rPr>
        <w:t>zadávacího</w:t>
      </w:r>
      <w:r w:rsidR="00B30AE2" w:rsidRPr="00142F43">
        <w:rPr>
          <w:rFonts w:ascii="Arial" w:hAnsi="Arial" w:cs="Arial"/>
        </w:rPr>
        <w:t xml:space="preserve"> </w:t>
      </w:r>
      <w:r w:rsidRPr="00142F43">
        <w:rPr>
          <w:rFonts w:ascii="Arial" w:hAnsi="Arial" w:cs="Arial"/>
        </w:rPr>
        <w:t xml:space="preserve">řízení </w:t>
      </w:r>
      <w:r w:rsidR="00E25F03" w:rsidRPr="00142F43">
        <w:rPr>
          <w:rFonts w:ascii="Arial" w:hAnsi="Arial" w:cs="Arial"/>
        </w:rPr>
        <w:t>v</w:t>
      </w:r>
      <w:r w:rsidRPr="00142F43">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lastRenderedPageBreak/>
        <w:t xml:space="preserve">Práce nad rámec rozsahu předmětu díla, uvedeného v čl. II, které budou nezbytné </w:t>
      </w:r>
      <w:r w:rsidR="00C8483D" w:rsidRPr="00D9780F">
        <w:rPr>
          <w:rFonts w:ascii="Arial" w:hAnsi="Arial" w:cs="Arial"/>
        </w:rPr>
        <w:br/>
      </w:r>
      <w:r w:rsidRPr="00D9780F">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BA1800">
      <w:pPr>
        <w:pStyle w:val="Odstavecseseznamem"/>
        <w:numPr>
          <w:ilvl w:val="0"/>
          <w:numId w:val="3"/>
        </w:numPr>
        <w:jc w:val="both"/>
        <w:rPr>
          <w:rFonts w:ascii="Arial" w:hAnsi="Arial" w:cs="Arial"/>
        </w:rPr>
      </w:pPr>
      <w:bookmarkStart w:id="1" w:name="_Hlk72415025"/>
      <w:bookmarkStart w:id="2"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1"/>
    </w:p>
    <w:bookmarkEnd w:id="2"/>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5C94D753" w:rsidR="00D6259E" w:rsidRPr="00D9780F" w:rsidRDefault="00D6259E" w:rsidP="00D6259E">
      <w:pPr>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AA2802">
        <w:rPr>
          <w:rFonts w:ascii="Arial" w:hAnsi="Arial" w:cs="Arial"/>
          <w:b/>
          <w:bCs/>
        </w:rPr>
        <w:t>Realizace PSZ v </w:t>
      </w:r>
      <w:proofErr w:type="spellStart"/>
      <w:r w:rsidR="00AA2802">
        <w:rPr>
          <w:rFonts w:ascii="Arial" w:hAnsi="Arial" w:cs="Arial"/>
          <w:b/>
          <w:bCs/>
        </w:rPr>
        <w:t>k.ú</w:t>
      </w:r>
      <w:proofErr w:type="spellEnd"/>
      <w:r w:rsidR="00AA2802">
        <w:rPr>
          <w:rFonts w:ascii="Arial" w:hAnsi="Arial" w:cs="Arial"/>
          <w:b/>
          <w:bCs/>
        </w:rPr>
        <w:t>. Dětřichov u Moravské Třebové, konkrétně realizace vodních tůní T1 a T2 s výsadbami a polních cest C1 a C3.</w:t>
      </w:r>
      <w:r w:rsidRPr="00D9780F">
        <w:rPr>
          <w:rFonts w:ascii="Arial" w:hAnsi="Arial" w:cs="Arial"/>
          <w:b/>
          <w:lang w:val="x-none"/>
        </w:rPr>
        <w:t xml:space="preserve">  </w:t>
      </w:r>
    </w:p>
    <w:p w14:paraId="6BDE2724" w14:textId="28386E07" w:rsidR="00D6259E" w:rsidRPr="00AA2802" w:rsidRDefault="00D6259E" w:rsidP="00D6259E">
      <w:pPr>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00BF5C5F">
        <w:rPr>
          <w:rFonts w:ascii="Arial" w:hAnsi="Arial" w:cs="Arial"/>
        </w:rPr>
        <w:t xml:space="preserve"> </w:t>
      </w:r>
      <w:proofErr w:type="spellStart"/>
      <w:r w:rsidR="00AA2802">
        <w:rPr>
          <w:rFonts w:ascii="Arial" w:hAnsi="Arial" w:cs="Arial"/>
        </w:rPr>
        <w:t>k.ú</w:t>
      </w:r>
      <w:proofErr w:type="spellEnd"/>
      <w:r w:rsidR="00AA2802">
        <w:rPr>
          <w:rFonts w:ascii="Arial" w:hAnsi="Arial" w:cs="Arial"/>
        </w:rPr>
        <w:t>. Dětřichov u Moravské Třebové</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506A9816" w:rsidR="00D6259E" w:rsidRPr="00D9780F" w:rsidRDefault="00D6259E" w:rsidP="00E229EC">
      <w:pPr>
        <w:ind w:left="360"/>
        <w:jc w:val="both"/>
        <w:rPr>
          <w:rFonts w:ascii="Arial" w:hAnsi="Arial" w:cs="Arial"/>
        </w:rPr>
      </w:pPr>
      <w:r w:rsidRPr="00D9780F">
        <w:rPr>
          <w:rFonts w:ascii="Arial" w:hAnsi="Arial" w:cs="Arial"/>
        </w:rPr>
        <w:t>Rozsah díla a jeho kvalita, včetně p</w:t>
      </w:r>
      <w:proofErr w:type="spellStart"/>
      <w:r w:rsidRPr="00D9780F">
        <w:rPr>
          <w:rFonts w:ascii="Arial" w:hAnsi="Arial" w:cs="Arial"/>
          <w:lang w:val="x-none"/>
        </w:rPr>
        <w:t>říslušn</w:t>
      </w:r>
      <w:r w:rsidRPr="00D9780F">
        <w:rPr>
          <w:rFonts w:ascii="Arial" w:hAnsi="Arial" w:cs="Arial"/>
        </w:rPr>
        <w:t>ých</w:t>
      </w:r>
      <w:proofErr w:type="spellEnd"/>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proofErr w:type="spellStart"/>
      <w:r w:rsidRPr="00D9780F">
        <w:rPr>
          <w:rFonts w:ascii="Arial" w:hAnsi="Arial" w:cs="Arial"/>
          <w:lang w:val="x-none"/>
        </w:rPr>
        <w:t>čís</w:t>
      </w:r>
      <w:r w:rsidRPr="00D9780F">
        <w:rPr>
          <w:rFonts w:ascii="Arial" w:hAnsi="Arial" w:cs="Arial"/>
        </w:rPr>
        <w:t>e</w:t>
      </w:r>
      <w:proofErr w:type="spellEnd"/>
      <w:r w:rsidRPr="00D9780F">
        <w:rPr>
          <w:rFonts w:ascii="Arial" w:hAnsi="Arial" w:cs="Arial"/>
          <w:lang w:val="x-none"/>
        </w:rPr>
        <w:t xml:space="preserve">l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Pr="00D9780F">
        <w:rPr>
          <w:rFonts w:ascii="Arial" w:hAnsi="Arial" w:cs="Arial"/>
          <w:lang w:val="x-none"/>
        </w:rPr>
        <w:t xml:space="preserve"> </w:t>
      </w:r>
      <w:r w:rsidR="004445E6" w:rsidRPr="00741AFE">
        <w:rPr>
          <w:rFonts w:ascii="Arial" w:hAnsi="Arial" w:cs="Arial"/>
        </w:rPr>
        <w:t>Hanousek s.r.o., Barákova 2745/41, 796 01 Prostějov</w:t>
      </w:r>
      <w:r w:rsidRPr="00741AFE">
        <w:rPr>
          <w:rFonts w:ascii="Arial" w:hAnsi="Arial" w:cs="Arial"/>
        </w:rPr>
        <w:t>,</w:t>
      </w:r>
      <w:r w:rsidRPr="004445E6">
        <w:rPr>
          <w:rFonts w:ascii="Arial" w:hAnsi="Arial" w:cs="Arial"/>
        </w:rPr>
        <w:t xml:space="preserve"> č. zakázky </w:t>
      </w:r>
      <w:r w:rsidR="004445E6" w:rsidRPr="004031B0">
        <w:rPr>
          <w:rFonts w:ascii="Arial" w:hAnsi="Arial" w:cs="Arial"/>
        </w:rPr>
        <w:t>24/20/1 pro realizaci vodních tůní T1 a T2 a polní cesty C3 a dále v projektové dokumentaci zpracované projekční společností Agroprojekce Litomyšl, s.r.o., č. zakázky 017 30/24 pro polní cestu C1</w:t>
      </w:r>
      <w:r w:rsidRPr="004445E6">
        <w:rPr>
          <w:rFonts w:ascii="Arial" w:hAnsi="Arial" w:cs="Arial"/>
        </w:rPr>
        <w:t>.</w:t>
      </w:r>
      <w:r w:rsidRPr="00D9780F">
        <w:rPr>
          <w:rFonts w:ascii="Arial" w:hAnsi="Arial" w:cs="Arial"/>
          <w:lang w:val="x-none"/>
        </w:rPr>
        <w:t xml:space="preserve"> Uvedená </w:t>
      </w:r>
      <w:r w:rsidR="008660D6">
        <w:rPr>
          <w:rFonts w:ascii="Arial" w:hAnsi="Arial" w:cs="Arial"/>
        </w:rPr>
        <w:t>p</w:t>
      </w:r>
      <w:proofErr w:type="spellStart"/>
      <w:r w:rsidRPr="00D9780F">
        <w:rPr>
          <w:rFonts w:ascii="Arial" w:hAnsi="Arial" w:cs="Arial"/>
          <w:lang w:val="x-none"/>
        </w:rPr>
        <w:t>rojektová</w:t>
      </w:r>
      <w:proofErr w:type="spellEnd"/>
      <w:r w:rsidRPr="00D9780F">
        <w:rPr>
          <w:rFonts w:ascii="Arial" w:hAnsi="Arial" w:cs="Arial"/>
          <w:lang w:val="x-none"/>
        </w:rPr>
        <w:t xml:space="preserve"> dokumentace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rPr>
        <w:t>Součástí realizace díla jsou tyto činnosti</w:t>
      </w:r>
      <w:r w:rsidRPr="00D9780F">
        <w:rPr>
          <w:rFonts w:ascii="Arial" w:hAnsi="Arial" w:cs="Arial"/>
          <w:lang w:val="x-none"/>
        </w:rPr>
        <w:t>:</w:t>
      </w:r>
    </w:p>
    <w:p w14:paraId="7AFDF15E" w14:textId="77C716AB" w:rsidR="00D6259E" w:rsidRPr="004031B0" w:rsidRDefault="00D6259E" w:rsidP="008D4E02">
      <w:pPr>
        <w:pStyle w:val="Odstavecseseznamem"/>
        <w:numPr>
          <w:ilvl w:val="0"/>
          <w:numId w:val="5"/>
        </w:numPr>
        <w:jc w:val="both"/>
        <w:rPr>
          <w:rFonts w:ascii="Arial" w:hAnsi="Arial" w:cs="Arial"/>
          <w:lang w:val="x-none"/>
        </w:rPr>
      </w:pPr>
      <w:r w:rsidRPr="004445E6">
        <w:rPr>
          <w:rFonts w:ascii="Arial" w:hAnsi="Arial" w:cs="Arial"/>
        </w:rPr>
        <w:t>Z</w:t>
      </w:r>
      <w:proofErr w:type="spellStart"/>
      <w:r w:rsidRPr="004445E6">
        <w:rPr>
          <w:rFonts w:ascii="Arial" w:hAnsi="Arial" w:cs="Arial"/>
          <w:lang w:val="x-none"/>
        </w:rPr>
        <w:t>ajištění</w:t>
      </w:r>
      <w:proofErr w:type="spellEnd"/>
      <w:r w:rsidRPr="004445E6">
        <w:rPr>
          <w:rFonts w:ascii="Arial" w:hAnsi="Arial" w:cs="Arial"/>
          <w:lang w:val="x-none"/>
        </w:rPr>
        <w:t xml:space="preserve"> dodávek materiálů a zařízení nezbytných pro řádné dokončení díla</w:t>
      </w:r>
      <w:r w:rsidRPr="004445E6">
        <w:rPr>
          <w:rFonts w:ascii="Arial" w:hAnsi="Arial" w:cs="Arial"/>
        </w:rPr>
        <w:t xml:space="preserve">. </w:t>
      </w:r>
      <w:r w:rsidRPr="004031B0">
        <w:rPr>
          <w:rFonts w:ascii="Arial" w:hAnsi="Arial" w:cs="Arial"/>
        </w:rPr>
        <w:t>Součástí díla je i výsadba doprovodné zeleně.</w:t>
      </w:r>
    </w:p>
    <w:p w14:paraId="7B219317" w14:textId="6CA3EF63"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rPr>
        <w:t>P</w:t>
      </w:r>
      <w:proofErr w:type="spellStart"/>
      <w:r w:rsidRPr="00D9780F">
        <w:rPr>
          <w:rFonts w:ascii="Arial" w:hAnsi="Arial" w:cs="Arial"/>
          <w:lang w:val="x-none"/>
        </w:rPr>
        <w:t>rovedení</w:t>
      </w:r>
      <w:proofErr w:type="spellEnd"/>
      <w:r w:rsidRPr="00D9780F">
        <w:rPr>
          <w:rFonts w:ascii="Arial" w:hAnsi="Arial" w:cs="Arial"/>
          <w:lang w:val="x-none"/>
        </w:rPr>
        <w:t xml:space="preserve"> všech činností souvisejících s provedením </w:t>
      </w:r>
      <w:r w:rsidRPr="00D9780F">
        <w:rPr>
          <w:rFonts w:ascii="Arial" w:hAnsi="Arial" w:cs="Arial"/>
        </w:rPr>
        <w:t>díla</w:t>
      </w:r>
      <w:r w:rsidRPr="00D9780F">
        <w:rPr>
          <w:rFonts w:ascii="Arial" w:hAnsi="Arial" w:cs="Arial"/>
          <w:lang w:val="x-none"/>
        </w:rPr>
        <w:t xml:space="preserve"> nezbytných pro řádné dokončení díla (</w:t>
      </w:r>
      <w:r w:rsidRPr="00D9780F">
        <w:rPr>
          <w:rFonts w:ascii="Arial" w:hAnsi="Arial" w:cs="Arial"/>
        </w:rPr>
        <w:t>dodáv</w:t>
      </w:r>
      <w:r w:rsidR="001A526D">
        <w:rPr>
          <w:rFonts w:ascii="Arial" w:hAnsi="Arial" w:cs="Arial"/>
        </w:rPr>
        <w:t>ky</w:t>
      </w:r>
      <w:r w:rsidRPr="00D9780F">
        <w:rPr>
          <w:rFonts w:ascii="Arial" w:hAnsi="Arial" w:cs="Arial"/>
        </w:rPr>
        <w:t>, služ</w:t>
      </w:r>
      <w:r w:rsidR="001A526D">
        <w:rPr>
          <w:rFonts w:ascii="Arial" w:hAnsi="Arial" w:cs="Arial"/>
        </w:rPr>
        <w:t>by</w:t>
      </w:r>
      <w:r w:rsidRPr="00D9780F">
        <w:rPr>
          <w:rFonts w:ascii="Arial" w:hAnsi="Arial" w:cs="Arial"/>
        </w:rPr>
        <w:t>,</w:t>
      </w:r>
      <w:r w:rsidRPr="00D9780F">
        <w:rPr>
          <w:rFonts w:ascii="Arial" w:hAnsi="Arial" w:cs="Arial"/>
          <w:lang w:val="x-none"/>
        </w:rPr>
        <w:t xml:space="preserve"> bezpečnostní opatření apod.),  </w:t>
      </w:r>
    </w:p>
    <w:p w14:paraId="5214C194" w14:textId="6823923D"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K</w:t>
      </w:r>
      <w:proofErr w:type="spellStart"/>
      <w:r w:rsidRPr="00D9780F">
        <w:rPr>
          <w:rFonts w:ascii="Arial" w:hAnsi="Arial" w:cs="Arial"/>
          <w:lang w:val="x-none"/>
        </w:rPr>
        <w:t>oordinac</w:t>
      </w:r>
      <w:r w:rsidR="001A526D">
        <w:rPr>
          <w:rFonts w:ascii="Arial" w:hAnsi="Arial" w:cs="Arial"/>
        </w:rPr>
        <w:t>e</w:t>
      </w:r>
      <w:proofErr w:type="spellEnd"/>
      <w:r w:rsidRPr="00D9780F">
        <w:rPr>
          <w:rFonts w:ascii="Arial" w:hAnsi="Arial" w:cs="Arial"/>
          <w:lang w:val="x-none"/>
        </w:rPr>
        <w:t xml:space="preserve"> veškerých činností, jež jsou součástí</w:t>
      </w:r>
      <w:r w:rsidRPr="00D9780F">
        <w:rPr>
          <w:rFonts w:ascii="Arial" w:hAnsi="Arial" w:cs="Arial"/>
        </w:rPr>
        <w:t xml:space="preserve"> realizace</w:t>
      </w:r>
      <w:r w:rsidRPr="00D9780F">
        <w:rPr>
          <w:rFonts w:ascii="Arial" w:hAnsi="Arial" w:cs="Arial"/>
          <w:lang w:val="x-none"/>
        </w:rPr>
        <w:t xml:space="preserve"> díla. </w:t>
      </w:r>
    </w:p>
    <w:p w14:paraId="01533E16" w14:textId="7F84381D" w:rsidR="00D6259E" w:rsidRPr="00D9780F" w:rsidRDefault="00D6259E" w:rsidP="008D4E02">
      <w:pPr>
        <w:pStyle w:val="Odstavecseseznamem"/>
        <w:numPr>
          <w:ilvl w:val="0"/>
          <w:numId w:val="5"/>
        </w:numPr>
        <w:jc w:val="both"/>
        <w:rPr>
          <w:rFonts w:ascii="Arial" w:hAnsi="Arial" w:cs="Arial"/>
          <w:b/>
          <w:u w:val="single"/>
        </w:rPr>
      </w:pPr>
      <w:r w:rsidRPr="00D9780F">
        <w:rPr>
          <w:rFonts w:ascii="Arial" w:hAnsi="Arial" w:cs="Arial"/>
        </w:rPr>
        <w:t>G</w:t>
      </w:r>
      <w:proofErr w:type="spellStart"/>
      <w:r w:rsidRPr="00D9780F">
        <w:rPr>
          <w:rFonts w:ascii="Arial" w:hAnsi="Arial" w:cs="Arial"/>
          <w:lang w:val="x-none"/>
        </w:rPr>
        <w:t>eodetické</w:t>
      </w:r>
      <w:proofErr w:type="spellEnd"/>
      <w:r w:rsidRPr="00D9780F">
        <w:rPr>
          <w:rFonts w:ascii="Arial" w:hAnsi="Arial" w:cs="Arial"/>
          <w:lang w:val="x-none"/>
        </w:rPr>
        <w:t xml:space="preserve"> vytyčení pozemků </w:t>
      </w:r>
      <w:r w:rsidRPr="00D9780F">
        <w:rPr>
          <w:rFonts w:ascii="Arial" w:hAnsi="Arial" w:cs="Arial"/>
        </w:rPr>
        <w:t>pro stavbu</w:t>
      </w:r>
      <w:r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Pr="00D9780F">
        <w:rPr>
          <w:rFonts w:ascii="Arial" w:hAnsi="Arial" w:cs="Arial"/>
          <w:lang w:val="x-none"/>
        </w:rPr>
        <w:t xml:space="preserve">a vytyčovací body jsou uvedeny v projektové dokumentaci); </w:t>
      </w:r>
    </w:p>
    <w:p w14:paraId="71817402" w14:textId="2A88AD49"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G</w:t>
      </w:r>
      <w:proofErr w:type="spellStart"/>
      <w:r w:rsidRPr="00D9780F">
        <w:rPr>
          <w:rFonts w:ascii="Arial" w:hAnsi="Arial" w:cs="Arial"/>
          <w:lang w:val="x-none"/>
        </w:rPr>
        <w:t>eodetické</w:t>
      </w:r>
      <w:proofErr w:type="spellEnd"/>
      <w:r w:rsidRPr="00D9780F">
        <w:rPr>
          <w:rFonts w:ascii="Arial" w:hAnsi="Arial" w:cs="Arial"/>
          <w:lang w:val="x-none"/>
        </w:rPr>
        <w:t xml:space="preserve"> zaměření skutečn</w:t>
      </w:r>
      <w:r w:rsidRPr="00D9780F">
        <w:rPr>
          <w:rFonts w:ascii="Arial" w:hAnsi="Arial" w:cs="Arial"/>
        </w:rPr>
        <w:t>ě</w:t>
      </w:r>
      <w:r w:rsidRPr="00D9780F">
        <w:rPr>
          <w:rFonts w:ascii="Arial" w:hAnsi="Arial" w:cs="Arial"/>
          <w:lang w:val="x-none"/>
        </w:rPr>
        <w:t xml:space="preserve"> proveden</w:t>
      </w:r>
      <w:r w:rsidRPr="00D9780F">
        <w:rPr>
          <w:rFonts w:ascii="Arial" w:hAnsi="Arial" w:cs="Arial"/>
        </w:rPr>
        <w:t>ého</w:t>
      </w:r>
      <w:r w:rsidRPr="00D9780F">
        <w:rPr>
          <w:rFonts w:ascii="Arial" w:hAnsi="Arial" w:cs="Arial"/>
          <w:lang w:val="x-none"/>
        </w:rPr>
        <w:t xml:space="preserve"> </w:t>
      </w:r>
      <w:r w:rsidRPr="00D9780F">
        <w:rPr>
          <w:rFonts w:ascii="Arial" w:hAnsi="Arial" w:cs="Arial"/>
        </w:rPr>
        <w:t>díla</w:t>
      </w:r>
      <w:r w:rsidRPr="00D9780F">
        <w:rPr>
          <w:rFonts w:ascii="Arial" w:hAnsi="Arial" w:cs="Arial"/>
          <w:lang w:val="x-none"/>
        </w:rPr>
        <w:t xml:space="preserve"> včetně </w:t>
      </w:r>
      <w:r w:rsidRPr="00D9780F">
        <w:rPr>
          <w:rFonts w:ascii="Arial" w:hAnsi="Arial" w:cs="Arial"/>
        </w:rPr>
        <w:t xml:space="preserve">případných </w:t>
      </w:r>
      <w:r w:rsidRPr="00D9780F">
        <w:rPr>
          <w:rFonts w:ascii="Arial" w:hAnsi="Arial" w:cs="Arial"/>
          <w:lang w:val="x-none"/>
        </w:rPr>
        <w:t xml:space="preserve">geometrických plánů </w:t>
      </w:r>
      <w:r w:rsidRPr="00D9780F">
        <w:rPr>
          <w:rFonts w:ascii="Arial" w:hAnsi="Arial" w:cs="Arial"/>
        </w:rPr>
        <w:t>pro kolaudační řízení</w:t>
      </w:r>
      <w:r w:rsidRPr="00D9780F">
        <w:rPr>
          <w:rFonts w:ascii="Arial" w:hAnsi="Arial" w:cs="Arial"/>
          <w:lang w:val="x-none"/>
        </w:rPr>
        <w:t xml:space="preserve"> </w:t>
      </w:r>
      <w:r w:rsidRPr="00D9780F">
        <w:rPr>
          <w:rFonts w:ascii="Arial" w:hAnsi="Arial" w:cs="Arial"/>
        </w:rPr>
        <w:t xml:space="preserve">a </w:t>
      </w:r>
      <w:r w:rsidR="001A526D">
        <w:rPr>
          <w:rFonts w:ascii="Arial" w:hAnsi="Arial" w:cs="Arial"/>
        </w:rPr>
        <w:t xml:space="preserve">zajištění </w:t>
      </w:r>
      <w:r w:rsidRPr="00D9780F">
        <w:rPr>
          <w:rFonts w:ascii="Arial" w:hAnsi="Arial" w:cs="Arial"/>
        </w:rPr>
        <w:t>zápis</w:t>
      </w:r>
      <w:r w:rsidR="001A526D">
        <w:rPr>
          <w:rFonts w:ascii="Arial" w:hAnsi="Arial" w:cs="Arial"/>
        </w:rPr>
        <w:t>u</w:t>
      </w:r>
      <w:r w:rsidRPr="00D9780F">
        <w:rPr>
          <w:rFonts w:ascii="Arial" w:hAnsi="Arial" w:cs="Arial"/>
        </w:rPr>
        <w:t xml:space="preserve"> díla do katastru nemovitostí</w:t>
      </w:r>
      <w:r w:rsidR="001A526D">
        <w:rPr>
          <w:rFonts w:ascii="Arial" w:hAnsi="Arial" w:cs="Arial"/>
        </w:rPr>
        <w:t xml:space="preserve"> katastrálním úřadem</w:t>
      </w:r>
      <w:r w:rsidRPr="00D9780F">
        <w:rPr>
          <w:rFonts w:ascii="Arial" w:hAnsi="Arial" w:cs="Arial"/>
        </w:rPr>
        <w:t>.</w:t>
      </w:r>
    </w:p>
    <w:p w14:paraId="0E4C5C67" w14:textId="77777777"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Pr="00D9780F">
        <w:rPr>
          <w:rFonts w:ascii="Arial" w:hAnsi="Arial" w:cs="Arial"/>
        </w:rPr>
        <w:t xml:space="preserve"> Údaje povinné publicity stanoví Příručka pro publicitu PRV 2014-2020 na internetových stránkách </w:t>
      </w:r>
      <w:hyperlink r:id="rId12" w:history="1">
        <w:r w:rsidRPr="00D9780F">
          <w:rPr>
            <w:rStyle w:val="Hypertextovodkaz"/>
            <w:rFonts w:ascii="Arial" w:hAnsi="Arial" w:cs="Arial"/>
          </w:rPr>
          <w:t>www.eagri,cz/prv</w:t>
        </w:r>
      </w:hyperlink>
      <w:r w:rsidRPr="00D9780F">
        <w:rPr>
          <w:rFonts w:ascii="Arial" w:hAnsi="Arial" w:cs="Arial"/>
        </w:rPr>
        <w:t xml:space="preserve">  a  </w:t>
      </w:r>
      <w:hyperlink r:id="rId13" w:history="1">
        <w:r w:rsidRPr="00D9780F">
          <w:rPr>
            <w:rStyle w:val="Hypertextovodkaz"/>
            <w:rFonts w:ascii="Arial" w:hAnsi="Arial" w:cs="Arial"/>
          </w:rPr>
          <w:t>www.szif.cz</w:t>
        </w:r>
      </w:hyperlink>
      <w:r w:rsidRPr="00D9780F">
        <w:rPr>
          <w:rFonts w:ascii="Arial" w:hAnsi="Arial" w:cs="Arial"/>
        </w:rPr>
        <w:t>.</w:t>
      </w:r>
    </w:p>
    <w:p w14:paraId="22819B2F" w14:textId="32CB94B3"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lastRenderedPageBreak/>
        <w:t>Zhotovitel zajistí</w:t>
      </w:r>
      <w:r w:rsidR="00484ED4">
        <w:rPr>
          <w:rFonts w:ascii="Arial" w:hAnsi="Arial" w:cs="Arial"/>
        </w:rPr>
        <w:t xml:space="preserve"> </w:t>
      </w:r>
      <w:r w:rsidRPr="00D9780F">
        <w:rPr>
          <w:rFonts w:ascii="Arial" w:hAnsi="Arial" w:cs="Arial"/>
        </w:rPr>
        <w:t>předběžný záchranný archeologický výzkum.</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05B1C58A" w:rsidR="0090342C" w:rsidRPr="00594BBC" w:rsidRDefault="0090342C" w:rsidP="0090342C">
      <w:pPr>
        <w:pStyle w:val="Odstavecseseznamem"/>
        <w:numPr>
          <w:ilvl w:val="0"/>
          <w:numId w:val="5"/>
        </w:numPr>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3" w:name="_Hlk16772920"/>
      <w:r>
        <w:rPr>
          <w:rFonts w:ascii="Arial" w:hAnsi="Arial" w:cs="Arial"/>
        </w:rPr>
        <w:t>,</w:t>
      </w:r>
      <w:r w:rsidRPr="00594BBC">
        <w:rPr>
          <w:rFonts w:ascii="Arial" w:hAnsi="Arial" w:cs="Arial"/>
        </w:rPr>
        <w:t xml:space="preserve"> </w:t>
      </w:r>
      <w:bookmarkEnd w:id="3"/>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6ED9E7C3"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w:t>
      </w:r>
      <w:r w:rsidR="0002111E" w:rsidRPr="000D4180">
        <w:rPr>
          <w:rFonts w:ascii="Arial" w:hAnsi="Arial" w:cs="Arial"/>
        </w:rPr>
        <w:t xml:space="preserve">samostatným </w:t>
      </w:r>
      <w:r w:rsidR="0002111E" w:rsidRPr="007538FC">
        <w:rPr>
          <w:rFonts w:ascii="Arial" w:hAnsi="Arial" w:cs="Arial"/>
        </w:rPr>
        <w:t xml:space="preserve">zadávacím </w:t>
      </w:r>
      <w:r w:rsidR="0002111E" w:rsidRPr="004266FC">
        <w:rPr>
          <w:rFonts w:ascii="Arial" w:hAnsi="Arial" w:cs="Arial"/>
        </w:rPr>
        <w:t>řízením.</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5793FB7D" w14:textId="0FFFDCF7" w:rsidR="003027EE" w:rsidRPr="00D9780F" w:rsidRDefault="003027EE" w:rsidP="003027EE">
      <w:pPr>
        <w:pStyle w:val="Odstavecseseznamem"/>
        <w:ind w:left="1571"/>
        <w:jc w:val="both"/>
        <w:rPr>
          <w:rFonts w:ascii="Arial" w:hAnsi="Arial" w:cs="Arial"/>
          <w:lang w:val="x-none"/>
        </w:rPr>
      </w:pPr>
      <w:bookmarkStart w:id="4" w:name="_Hlk16500257"/>
      <w:r w:rsidRPr="007538FC">
        <w:rPr>
          <w:rFonts w:ascii="Arial" w:hAnsi="Arial" w:cs="Arial"/>
        </w:rPr>
        <w:t>Prověření</w:t>
      </w:r>
      <w:r w:rsidRPr="007538FC">
        <w:t xml:space="preserve"> </w:t>
      </w:r>
      <w:r w:rsidRPr="007538FC">
        <w:rPr>
          <w:rFonts w:ascii="Arial" w:hAnsi="Arial" w:cs="Arial"/>
        </w:rPr>
        <w:t xml:space="preserve">mocnosti finální vrstvy kontrolními vrty provedenými na své náklady, v </w:t>
      </w:r>
      <w:proofErr w:type="gramStart"/>
      <w:r w:rsidRPr="007538FC">
        <w:rPr>
          <w:rFonts w:ascii="Arial" w:hAnsi="Arial" w:cs="Arial"/>
        </w:rPr>
        <w:t>místech</w:t>
      </w:r>
      <w:proofErr w:type="gramEnd"/>
      <w:r w:rsidRPr="007538FC">
        <w:rPr>
          <w:rFonts w:ascii="Arial" w:hAnsi="Arial" w:cs="Arial"/>
        </w:rPr>
        <w:t xml:space="preserve"> kde určí objednatel, a to nejméně 2x na 500 m délky u cest s povrchem z asfaltové směsi.</w:t>
      </w:r>
    </w:p>
    <w:bookmarkEnd w:id="4"/>
    <w:p w14:paraId="4D319F59" w14:textId="77777777" w:rsidR="001A526D" w:rsidRPr="00922D96" w:rsidRDefault="001A526D" w:rsidP="00922D96">
      <w:pPr>
        <w:ind w:left="1211"/>
        <w:jc w:val="both"/>
        <w:rPr>
          <w:rFonts w:ascii="Arial" w:hAnsi="Arial" w:cs="Arial"/>
          <w:lang w:val="x-none"/>
        </w:rPr>
      </w:pPr>
    </w:p>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lastRenderedPageBreak/>
        <w:t>Zajištění ochrany a vytyčení podzemních inženýrských sítí uvedených v projektové dokumentaci</w:t>
      </w:r>
      <w:r w:rsidRPr="00D9780F">
        <w:rPr>
          <w:rFonts w:ascii="Arial" w:hAnsi="Arial" w:cs="Arial"/>
        </w:rPr>
        <w:t>.</w:t>
      </w:r>
    </w:p>
    <w:p w14:paraId="072675B1" w14:textId="63D6004F" w:rsidR="00F520D7" w:rsidRPr="00594BBC" w:rsidRDefault="00F520D7" w:rsidP="00F520D7">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vydaným </w:t>
      </w:r>
      <w:r w:rsidR="004445E6">
        <w:rPr>
          <w:rFonts w:ascii="Arial" w:hAnsi="Arial" w:cs="Arial"/>
        </w:rPr>
        <w:t xml:space="preserve">Městským úřadem Moravská Třebová, odborem výstavby a územního plánování </w:t>
      </w:r>
      <w:r w:rsidRPr="00594BBC">
        <w:rPr>
          <w:rFonts w:ascii="Arial" w:hAnsi="Arial" w:cs="Arial"/>
        </w:rPr>
        <w:t xml:space="preserve">dne </w:t>
      </w:r>
      <w:r w:rsidR="004445E6">
        <w:rPr>
          <w:rFonts w:ascii="Arial" w:hAnsi="Arial" w:cs="Arial"/>
        </w:rPr>
        <w:t>9.4.2024</w:t>
      </w:r>
      <w:r w:rsidR="004445E6" w:rsidRPr="00594BBC">
        <w:rPr>
          <w:rFonts w:ascii="Arial" w:hAnsi="Arial" w:cs="Arial"/>
        </w:rPr>
        <w:t xml:space="preserve"> </w:t>
      </w:r>
      <w:r w:rsidRPr="00594BBC">
        <w:rPr>
          <w:rFonts w:ascii="Arial" w:hAnsi="Arial" w:cs="Arial"/>
        </w:rPr>
        <w:t xml:space="preserve">č.j. </w:t>
      </w:r>
      <w:r w:rsidR="004445E6">
        <w:rPr>
          <w:rFonts w:ascii="Arial" w:hAnsi="Arial" w:cs="Arial"/>
        </w:rPr>
        <w:t>MUMT 12529/2024,</w:t>
      </w:r>
      <w:r w:rsidR="004445E6" w:rsidRPr="00594BBC">
        <w:rPr>
          <w:rFonts w:ascii="Arial" w:hAnsi="Arial" w:cs="Arial"/>
        </w:rPr>
        <w:t xml:space="preserve"> </w:t>
      </w:r>
      <w:r w:rsidRPr="00594BBC">
        <w:rPr>
          <w:rFonts w:ascii="Arial" w:hAnsi="Arial" w:cs="Arial"/>
        </w:rPr>
        <w:t xml:space="preserve">které nabylo právní moci dne </w:t>
      </w:r>
      <w:r w:rsidR="00994CC1">
        <w:rPr>
          <w:rFonts w:ascii="Arial" w:hAnsi="Arial" w:cs="Arial"/>
        </w:rPr>
        <w:t xml:space="preserve">25.4.2024 </w:t>
      </w:r>
      <w:r w:rsidR="005F711C">
        <w:rPr>
          <w:rFonts w:ascii="Arial" w:hAnsi="Arial" w:cs="Arial"/>
        </w:rPr>
        <w:t>p</w:t>
      </w:r>
      <w:r w:rsidR="004445E6">
        <w:rPr>
          <w:rFonts w:ascii="Arial" w:hAnsi="Arial" w:cs="Arial"/>
        </w:rPr>
        <w:t>ro polní cestu C3</w:t>
      </w:r>
      <w:r w:rsidR="005F711C">
        <w:rPr>
          <w:rFonts w:ascii="Arial" w:hAnsi="Arial" w:cs="Arial"/>
        </w:rPr>
        <w:t>, dále dle Souhlasu s provedením ohlášených stavebních úprav vydaným Městským úřadem Moravská Třebová, odborem životního prostředí dne 27.2.2024 pod č.j. MUMT 06989/2024 pro realizaci vodních tůní T1 a T2 a stavebním povolením pro polní cestu C3 (bude doplněno před podpisem smlouvy).</w:t>
      </w:r>
      <w:r w:rsidRPr="00594BBC">
        <w:rPr>
          <w:rFonts w:ascii="Arial" w:hAnsi="Arial" w:cs="Arial"/>
        </w:rPr>
        <w:t xml:space="preserve"> </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Odstavecseseznamem"/>
        <w:numPr>
          <w:ilvl w:val="0"/>
          <w:numId w:val="6"/>
        </w:numPr>
        <w:jc w:val="both"/>
        <w:rPr>
          <w:rFonts w:ascii="Arial" w:hAnsi="Arial" w:cs="Arial"/>
        </w:rPr>
      </w:pPr>
      <w:bookmarkStart w:id="5"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proofErr w:type="gramStart"/>
      <w:r w:rsidRPr="0054723C">
        <w:rPr>
          <w:rFonts w:ascii="Arial" w:hAnsi="Arial" w:cs="Arial"/>
          <w:b/>
          <w:highlight w:val="yellow"/>
        </w:rPr>
        <w:t>…….</w:t>
      </w:r>
      <w:proofErr w:type="gramEnd"/>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5"/>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6" w:name="_Ref376425814"/>
      <w:r w:rsidRPr="00D9780F">
        <w:rPr>
          <w:rFonts w:ascii="Arial" w:hAnsi="Arial" w:cs="Arial"/>
          <w:lang w:val="x-none"/>
        </w:rPr>
        <w:t>Celková cena za provedení díla</w:t>
      </w:r>
      <w:r w:rsidR="00E6175B" w:rsidRPr="00D9780F">
        <w:rPr>
          <w:rFonts w:ascii="Arial" w:hAnsi="Arial" w:cs="Arial"/>
        </w:rPr>
        <w:t>:</w:t>
      </w:r>
    </w:p>
    <w:p w14:paraId="5C088895"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7" w:name="_Hlk18659612"/>
      <w:r w:rsidRPr="00D9780F">
        <w:rPr>
          <w:rFonts w:ascii="Arial" w:hAnsi="Arial" w:cs="Arial"/>
          <w:b/>
          <w:highlight w:val="yellow"/>
          <w:lang w:val="x-none"/>
        </w:rPr>
        <w:t>[DOPLNIT]</w:t>
      </w:r>
      <w:bookmarkEnd w:id="7"/>
      <w:r w:rsidRPr="00D9780F">
        <w:rPr>
          <w:rFonts w:ascii="Arial" w:hAnsi="Arial" w:cs="Arial"/>
          <w:lang w:val="x-none"/>
        </w:rPr>
        <w:t>Kč.</w:t>
      </w:r>
    </w:p>
    <w:p w14:paraId="4E6CB25D" w14:textId="77777777"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Pr="00D9780F">
        <w:rPr>
          <w:rFonts w:ascii="Arial" w:hAnsi="Arial" w:cs="Arial"/>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1AC70BF2" w:rsidR="00780629" w:rsidRDefault="00780629" w:rsidP="00780629">
      <w:pPr>
        <w:pStyle w:val="Default"/>
        <w:ind w:firstLine="708"/>
        <w:rPr>
          <w:i/>
          <w:iCs/>
          <w:sz w:val="22"/>
          <w:szCs w:val="22"/>
        </w:rPr>
      </w:pPr>
      <w:bookmarkStart w:id="8" w:name="_Hlk36122845"/>
      <w:bookmarkStart w:id="9" w:name="_Hlk36122353"/>
      <w:bookmarkEnd w:id="6"/>
      <w:r>
        <w:rPr>
          <w:i/>
          <w:iCs/>
          <w:sz w:val="22"/>
          <w:szCs w:val="22"/>
        </w:rPr>
        <w:t>(Cena bude uváděna na haléře, tj. na 2 desetinná místa)</w:t>
      </w:r>
      <w:bookmarkEnd w:id="8"/>
    </w:p>
    <w:p w14:paraId="612201ED" w14:textId="77777777" w:rsidR="000A6C2C" w:rsidRDefault="000A6C2C" w:rsidP="00780629">
      <w:pPr>
        <w:pStyle w:val="Default"/>
        <w:ind w:firstLine="708"/>
        <w:rPr>
          <w:sz w:val="22"/>
          <w:szCs w:val="22"/>
        </w:rPr>
      </w:pPr>
    </w:p>
    <w:bookmarkEnd w:id="9"/>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10"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0"/>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1" w:name="_Hlk18659298"/>
      <w:r w:rsidR="0002111E" w:rsidRPr="001E0C5A">
        <w:rPr>
          <w:rFonts w:ascii="Arial" w:hAnsi="Arial" w:cs="Arial"/>
          <w:bCs/>
        </w:rPr>
        <w:t xml:space="preserve">ve formátu </w:t>
      </w:r>
      <w:proofErr w:type="spellStart"/>
      <w:r w:rsidR="0002111E" w:rsidRPr="001E0C5A">
        <w:rPr>
          <w:rFonts w:ascii="Arial" w:hAnsi="Arial" w:cs="Arial"/>
          <w:bCs/>
        </w:rPr>
        <w:t>pdf</w:t>
      </w:r>
      <w:proofErr w:type="spellEnd"/>
      <w:r w:rsidR="00826A5A" w:rsidRPr="001E0C5A">
        <w:rPr>
          <w:rFonts w:ascii="Arial" w:hAnsi="Arial" w:cs="Arial"/>
          <w:bCs/>
        </w:rPr>
        <w:t>.</w:t>
      </w:r>
      <w:bookmarkEnd w:id="11"/>
    </w:p>
    <w:p w14:paraId="22705F05" w14:textId="77777777" w:rsidR="00463206" w:rsidRPr="00D9780F" w:rsidRDefault="00463206" w:rsidP="00777067">
      <w:pPr>
        <w:rPr>
          <w:rFonts w:ascii="Arial" w:hAnsi="Arial" w:cs="Arial"/>
          <w:b/>
          <w:u w:val="single"/>
        </w:rPr>
      </w:pP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lastRenderedPageBreak/>
        <w:t>Objednatel neposkytuje zálohy.</w:t>
      </w:r>
    </w:p>
    <w:p w14:paraId="4543653C" w14:textId="1803137C" w:rsidR="0046060B" w:rsidRPr="007819E2" w:rsidRDefault="0046060B" w:rsidP="007819E2">
      <w:pPr>
        <w:pStyle w:val="Odstavecseseznamem"/>
        <w:numPr>
          <w:ilvl w:val="0"/>
          <w:numId w:val="12"/>
        </w:numPr>
        <w:jc w:val="both"/>
        <w:rPr>
          <w:rFonts w:ascii="Arial" w:hAnsi="Arial" w:cs="Arial"/>
        </w:rPr>
      </w:pPr>
      <w:bookmarkStart w:id="12" w:name="_Hlk126324902"/>
      <w:r w:rsidRPr="007819E2">
        <w:rPr>
          <w:rFonts w:ascii="Arial" w:hAnsi="Arial" w:cs="Arial"/>
        </w:rPr>
        <w:t>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20.11. příslušného roku.</w:t>
      </w:r>
      <w:r w:rsidR="00294815">
        <w:rPr>
          <w:rFonts w:ascii="Arial" w:hAnsi="Arial" w:cs="Arial"/>
        </w:rPr>
        <w:t xml:space="preserve"> </w:t>
      </w:r>
      <w:bookmarkEnd w:id="12"/>
      <w:r w:rsidRPr="007819E2">
        <w:rPr>
          <w:rFonts w:ascii="Arial" w:hAnsi="Arial" w:cs="Arial"/>
        </w:rPr>
        <w:t xml:space="preserve">Nebude-li dílo dokončeno do 10.11. kalendářního roku, je objednatel oprávněn, nikoliv však povinen, na žádost zhotovitele povolit dílčí fakturaci v rozsahu skutečně provedených prací v rámci příslušného roku na základě technickým dozorem stavebníka odsouhlasených a objednatelem potvrzených soupisů provedených prací.  Faktura musí být objednateli doručena nejpozději do 20.11. příslušného roku. </w:t>
      </w:r>
    </w:p>
    <w:p w14:paraId="129735AD" w14:textId="77777777" w:rsidR="0046060B" w:rsidRPr="0046060B" w:rsidRDefault="0046060B" w:rsidP="00DE3F66">
      <w:pPr>
        <w:pStyle w:val="Odstavecseseznamem"/>
        <w:numPr>
          <w:ilvl w:val="0"/>
          <w:numId w:val="12"/>
        </w:numPr>
        <w:jc w:val="both"/>
        <w:rPr>
          <w:rFonts w:ascii="Arial" w:hAnsi="Arial" w:cs="Arial"/>
        </w:rPr>
      </w:pPr>
      <w:r w:rsidRPr="0046060B">
        <w:rPr>
          <w:rFonts w:ascii="Arial" w:hAnsi="Arial" w:cs="Arial"/>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1CF70F56" w14:textId="05445754"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0C749C" w:rsidRPr="00903788">
        <w:rPr>
          <w:rFonts w:ascii="Arial" w:hAnsi="Arial" w:cs="Arial"/>
        </w:rPr>
        <w:t>f</w:t>
      </w:r>
      <w:proofErr w:type="spellStart"/>
      <w:r w:rsidRPr="00903788">
        <w:rPr>
          <w:rFonts w:ascii="Arial" w:hAnsi="Arial" w:cs="Arial"/>
          <w:lang w:val="x-none"/>
        </w:rPr>
        <w:t>aktura</w:t>
      </w:r>
      <w:proofErr w:type="spellEnd"/>
      <w:r w:rsidRPr="00D9780F">
        <w:rPr>
          <w:rFonts w:ascii="Arial" w:hAnsi="Arial" w:cs="Arial"/>
        </w:rPr>
        <w:t>)</w:t>
      </w:r>
      <w:r w:rsidR="00903788">
        <w:rPr>
          <w:rFonts w:ascii="Arial" w:hAnsi="Arial" w:cs="Arial"/>
        </w:rPr>
        <w:t xml:space="preserve"> </w:t>
      </w:r>
      <w:bookmarkStart w:id="13"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3"/>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w:t>
      </w:r>
      <w:proofErr w:type="gramStart"/>
      <w:r w:rsidRPr="00D9780F">
        <w:rPr>
          <w:rFonts w:ascii="Arial" w:hAnsi="Arial" w:cs="Arial"/>
        </w:rPr>
        <w:t>11a</w:t>
      </w:r>
      <w:proofErr w:type="gramEnd"/>
      <w:r w:rsidRPr="00D9780F">
        <w:rPr>
          <w:rFonts w:ascii="Arial" w:hAnsi="Arial" w:cs="Arial"/>
        </w:rPr>
        <w:t>, PSČ 130 00, IČ</w:t>
      </w:r>
      <w:r w:rsidR="00BF5C9A" w:rsidRPr="00D9780F">
        <w:rPr>
          <w:rFonts w:ascii="Arial" w:hAnsi="Arial" w:cs="Arial"/>
        </w:rPr>
        <w:t>O</w:t>
      </w:r>
      <w:r w:rsidRPr="00D9780F">
        <w:rPr>
          <w:rFonts w:ascii="Arial" w:hAnsi="Arial" w:cs="Arial"/>
        </w:rPr>
        <w:t xml:space="preserve"> 01312774</w:t>
      </w:r>
    </w:p>
    <w:p w14:paraId="2CA0C2C8" w14:textId="18E4F0CB" w:rsidR="00CD6823" w:rsidRPr="00B109EB" w:rsidRDefault="00CC70FE" w:rsidP="00CD6823">
      <w:pPr>
        <w:pStyle w:val="Odstavecseseznamem"/>
        <w:jc w:val="both"/>
        <w:rPr>
          <w:rFonts w:ascii="Arial" w:hAnsi="Arial" w:cs="Arial"/>
        </w:rPr>
      </w:pPr>
      <w:r w:rsidRPr="00D9780F">
        <w:rPr>
          <w:rFonts w:ascii="Arial" w:hAnsi="Arial" w:cs="Arial"/>
        </w:rPr>
        <w:t xml:space="preserve">Konečný příjemce: </w:t>
      </w:r>
      <w:r w:rsidR="008B737F">
        <w:rPr>
          <w:rFonts w:ascii="Arial" w:hAnsi="Arial" w:cs="Arial"/>
        </w:rPr>
        <w:t>Pobočka Svitavy, Milady Horákové 373/10, 568 02 Svitavy</w:t>
      </w:r>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7777777" w:rsidR="00CC70FE" w:rsidRPr="00D9780F" w:rsidRDefault="00CC70FE" w:rsidP="00381351">
      <w:pPr>
        <w:pStyle w:val="Odstavecseseznamem"/>
        <w:numPr>
          <w:ilvl w:val="0"/>
          <w:numId w:val="12"/>
        </w:numPr>
        <w:jc w:val="both"/>
        <w:rPr>
          <w:rFonts w:ascii="Arial" w:hAnsi="Arial" w:cs="Arial"/>
          <w:lang w:val="x-none"/>
        </w:rPr>
      </w:pPr>
      <w:bookmarkStart w:id="14" w:name="_Ref376434140"/>
      <w:r w:rsidRPr="00D9780F">
        <w:rPr>
          <w:rFonts w:ascii="Arial" w:hAnsi="Arial" w:cs="Arial"/>
          <w:lang w:val="x-none"/>
        </w:rPr>
        <w:lastRenderedPageBreak/>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Pr="00D9780F">
        <w:rPr>
          <w:rFonts w:ascii="Arial" w:hAnsi="Arial" w:cs="Arial"/>
          <w:lang w:val="x-none"/>
        </w:rPr>
        <w:t xml:space="preserve">Zhotovitel souhlasí s následujícími specifickými podmínkami, které z této skutečnosti vycházejí: </w:t>
      </w:r>
      <w:bookmarkEnd w:id="14"/>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5"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D9780F">
        <w:rPr>
          <w:rFonts w:ascii="Arial" w:hAnsi="Arial" w:cs="Arial"/>
          <w:lang w:val="x-none"/>
        </w:rPr>
        <w:t>winding</w:t>
      </w:r>
      <w:proofErr w:type="spellEnd"/>
      <w:r w:rsidRPr="00D9780F">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5"/>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3EEE2C60" w:rsidR="00245C7B" w:rsidRPr="00D9780F" w:rsidRDefault="00325832" w:rsidP="006B54C6">
      <w:pPr>
        <w:jc w:val="center"/>
        <w:rPr>
          <w:rFonts w:ascii="Arial" w:hAnsi="Arial" w:cs="Arial"/>
          <w:b/>
          <w:u w:val="single"/>
        </w:rPr>
      </w:pPr>
      <w:proofErr w:type="spellStart"/>
      <w:proofErr w:type="gramStart"/>
      <w:r w:rsidRPr="00D9780F">
        <w:rPr>
          <w:rFonts w:ascii="Arial" w:hAnsi="Arial" w:cs="Arial"/>
          <w:b/>
          <w:u w:val="single"/>
        </w:rPr>
        <w:t>Čl.V</w:t>
      </w:r>
      <w:proofErr w:type="spellEnd"/>
      <w:proofErr w:type="gramEnd"/>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77777777" w:rsidR="00E31966" w:rsidRDefault="00E31966" w:rsidP="00E31966">
      <w:pPr>
        <w:pStyle w:val="Odstavecseseznamem"/>
        <w:numPr>
          <w:ilvl w:val="0"/>
          <w:numId w:val="30"/>
        </w:numPr>
        <w:spacing w:after="0"/>
        <w:jc w:val="both"/>
        <w:rPr>
          <w:rFonts w:ascii="Arial" w:hAnsi="Arial" w:cs="Arial"/>
        </w:rPr>
      </w:pPr>
      <w:bookmarkStart w:id="16" w:name="_Ref376374899"/>
      <w:bookmarkStart w:id="17" w:name="_Ref376425265"/>
      <w:r w:rsidRPr="00B109EB">
        <w:rPr>
          <w:rFonts w:ascii="Arial" w:hAnsi="Arial" w:cs="Arial"/>
        </w:rPr>
        <w:t xml:space="preserve">Objednatel se zavazuje předat staveniště dle čl. V odst. </w:t>
      </w:r>
      <w:r>
        <w:rPr>
          <w:rFonts w:ascii="Arial" w:hAnsi="Arial" w:cs="Arial"/>
        </w:rPr>
        <w:t>4</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4</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 xml:space="preserve">V případě, že zhotovitel </w:t>
      </w:r>
      <w:proofErr w:type="gramStart"/>
      <w:r w:rsidRPr="00834F0D">
        <w:rPr>
          <w:rFonts w:ascii="Arial" w:eastAsiaTheme="minorEastAsia" w:hAnsi="Arial" w:cs="Arial"/>
          <w:lang w:eastAsia="cs-CZ"/>
        </w:rPr>
        <w:t>přeruší</w:t>
      </w:r>
      <w:proofErr w:type="gramEnd"/>
      <w:r w:rsidRPr="00834F0D">
        <w:rPr>
          <w:rFonts w:ascii="Arial" w:eastAsiaTheme="minorEastAsia" w:hAnsi="Arial" w:cs="Arial"/>
          <w:lang w:eastAsia="cs-CZ"/>
        </w:rPr>
        <w:t xml:space="preserve">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 xml:space="preserve">Toto přerušení prací nemá </w:t>
      </w:r>
      <w:r w:rsidRPr="00834F0D">
        <w:rPr>
          <w:rFonts w:ascii="Arial" w:eastAsiaTheme="minorEastAsia" w:hAnsi="Arial" w:cs="Arial"/>
          <w:lang w:eastAsia="cs-CZ"/>
        </w:rPr>
        <w:lastRenderedPageBreak/>
        <w:t>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E97C946" w14:textId="77777777" w:rsidR="00E31966" w:rsidRPr="00834F0D" w:rsidRDefault="00E31966" w:rsidP="00E31966">
      <w:pPr>
        <w:numPr>
          <w:ilvl w:val="0"/>
          <w:numId w:val="30"/>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V případě nevhodných klimatických podmínek lze provádění stavebních prací </w:t>
      </w:r>
      <w:r w:rsidRPr="006152BB">
        <w:rPr>
          <w:rFonts w:ascii="Arial" w:eastAsiaTheme="minorEastAsia" w:hAnsi="Arial" w:cs="Arial"/>
          <w:lang w:eastAsia="cs-CZ"/>
        </w:rPr>
        <w:t xml:space="preserve">a všech činností souvisejících s provedením díla nezbytných pro řádné dokončení díla (dodávky, služby, bezpečnostní opatření, geodetické vytyčení pozemků, archeologický nález apod.) </w:t>
      </w:r>
      <w:r w:rsidRPr="00834F0D">
        <w:rPr>
          <w:rFonts w:ascii="Arial" w:eastAsiaTheme="minorEastAsia" w:hAnsi="Arial" w:cs="Arial"/>
          <w:lang w:eastAsia="cs-CZ"/>
        </w:rPr>
        <w:t xml:space="preserve">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w:t>
      </w:r>
      <w:r>
        <w:rPr>
          <w:rFonts w:ascii="Arial" w:eastAsiaTheme="minorEastAsia" w:hAnsi="Arial" w:cs="Arial"/>
          <w:lang w:eastAsia="cs-CZ"/>
        </w:rPr>
        <w:t>lhůty</w:t>
      </w:r>
      <w:r w:rsidRPr="00834F0D">
        <w:rPr>
          <w:rFonts w:ascii="Arial" w:eastAsiaTheme="minorEastAsia" w:hAnsi="Arial" w:cs="Arial"/>
          <w:lang w:eastAsia="cs-CZ"/>
        </w:rPr>
        <w:t xml:space="preserve"> pro dokončení a předání stavby. Objednatel se zhotovitelem uzavřou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Neuzavře-li zhotovitel s objednatelem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je objednatel oprávněn tyto </w:t>
      </w:r>
      <w:r>
        <w:rPr>
          <w:rFonts w:ascii="Arial" w:eastAsiaTheme="minorEastAsia" w:hAnsi="Arial" w:cs="Arial"/>
          <w:lang w:eastAsia="cs-CZ"/>
        </w:rPr>
        <w:t>lhůty</w:t>
      </w:r>
      <w:r w:rsidRPr="00834F0D">
        <w:rPr>
          <w:rFonts w:ascii="Arial" w:eastAsiaTheme="minorEastAsia" w:hAnsi="Arial" w:cs="Arial"/>
          <w:lang w:eastAsia="cs-CZ"/>
        </w:rPr>
        <w:t xml:space="preserve"> zhotoviteli stanovit, případně požadovat po zhotoviteli dodržení smluvních </w:t>
      </w:r>
      <w:r>
        <w:rPr>
          <w:rFonts w:ascii="Arial" w:eastAsiaTheme="minorEastAsia" w:hAnsi="Arial" w:cs="Arial"/>
          <w:lang w:eastAsia="cs-CZ"/>
        </w:rPr>
        <w:t>lhůt</w:t>
      </w:r>
      <w:r w:rsidRPr="00834F0D">
        <w:rPr>
          <w:rFonts w:ascii="Arial" w:eastAsiaTheme="minorEastAsia" w:hAnsi="Arial" w:cs="Arial"/>
          <w:lang w:eastAsia="cs-CZ"/>
        </w:rPr>
        <w:t>, nebo je oprávněn od smlouvy odstoupit.</w:t>
      </w: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457827D4" w14:textId="6F054C80"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předání a převzetí staveniště: </w:t>
      </w:r>
      <w:r w:rsidR="008B737F">
        <w:rPr>
          <w:rFonts w:ascii="Arial" w:eastAsiaTheme="minorEastAsia" w:hAnsi="Arial" w:cs="Arial"/>
          <w:b/>
          <w:lang w:eastAsia="cs-CZ"/>
        </w:rPr>
        <w:t>30</w:t>
      </w:r>
      <w:r w:rsidRPr="00E31966">
        <w:rPr>
          <w:rFonts w:ascii="Arial" w:eastAsiaTheme="minorEastAsia" w:hAnsi="Arial" w:cs="Arial"/>
          <w:b/>
          <w:bCs/>
          <w:lang w:eastAsia="cs-CZ"/>
        </w:rPr>
        <w:t xml:space="preserve"> </w:t>
      </w:r>
      <w:bookmarkStart w:id="18" w:name="_Hlk96425213"/>
      <w:r w:rsidRPr="00E31966">
        <w:rPr>
          <w:rFonts w:ascii="Arial" w:eastAsiaTheme="minorEastAsia" w:hAnsi="Arial" w:cs="Arial"/>
          <w:b/>
          <w:bCs/>
          <w:lang w:eastAsia="cs-CZ"/>
        </w:rPr>
        <w:t xml:space="preserve">dnů od nabytí </w:t>
      </w:r>
      <w:proofErr w:type="gramStart"/>
      <w:r w:rsidRPr="00E31966">
        <w:rPr>
          <w:rFonts w:ascii="Arial" w:eastAsiaTheme="minorEastAsia" w:hAnsi="Arial" w:cs="Arial"/>
          <w:b/>
          <w:bCs/>
          <w:lang w:eastAsia="cs-CZ"/>
        </w:rPr>
        <w:t>účinnosti  smlouvy</w:t>
      </w:r>
      <w:proofErr w:type="gramEnd"/>
      <w:r w:rsidRPr="00E31966">
        <w:rPr>
          <w:rFonts w:ascii="Arial" w:eastAsiaTheme="minorEastAsia" w:hAnsi="Arial" w:cs="Arial"/>
          <w:lang w:eastAsia="cs-CZ"/>
        </w:rPr>
        <w:t>.</w:t>
      </w:r>
      <w:bookmarkEnd w:id="18"/>
      <w:r w:rsidRPr="00E31966">
        <w:rPr>
          <w:rFonts w:ascii="Arial" w:eastAsiaTheme="minorEastAsia" w:hAnsi="Arial" w:cs="Arial"/>
          <w:lang w:eastAsia="cs-CZ"/>
        </w:rPr>
        <w:t xml:space="preserve">  </w:t>
      </w:r>
      <w:r w:rsidRPr="00E31966">
        <w:rPr>
          <w:rFonts w:ascii="Arial" w:eastAsiaTheme="minorEastAsia" w:hAnsi="Arial" w:cs="Arial"/>
          <w:lang w:eastAsia="cs-CZ"/>
        </w:rPr>
        <w:tab/>
      </w:r>
      <w:r w:rsidRPr="00E31966">
        <w:rPr>
          <w:rFonts w:ascii="Arial" w:eastAsiaTheme="minorEastAsia" w:hAnsi="Arial" w:cs="Arial"/>
          <w:lang w:eastAsia="cs-CZ"/>
        </w:rPr>
        <w:tab/>
      </w:r>
    </w:p>
    <w:p w14:paraId="2D9CC74F" w14:textId="70D3116C"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zahájení stavebních prací: </w:t>
      </w:r>
      <w:r w:rsidR="00247CC3">
        <w:rPr>
          <w:rFonts w:ascii="Arial" w:eastAsiaTheme="minorEastAsia" w:hAnsi="Arial" w:cs="Arial"/>
          <w:b/>
          <w:lang w:eastAsia="cs-CZ"/>
        </w:rPr>
        <w:t>60</w:t>
      </w:r>
      <w:r w:rsidRPr="00E31966">
        <w:rPr>
          <w:rFonts w:ascii="Arial" w:eastAsiaTheme="minorEastAsia" w:hAnsi="Arial" w:cs="Arial"/>
          <w:b/>
          <w:bCs/>
          <w:lang w:eastAsia="cs-CZ"/>
        </w:rPr>
        <w:t xml:space="preserve"> </w:t>
      </w:r>
      <w:bookmarkStart w:id="19" w:name="_Hlk96425248"/>
      <w:r w:rsidRPr="00E31966">
        <w:rPr>
          <w:rFonts w:ascii="Arial" w:eastAsiaTheme="minorEastAsia" w:hAnsi="Arial" w:cs="Arial"/>
          <w:b/>
          <w:bCs/>
          <w:lang w:eastAsia="cs-CZ"/>
        </w:rPr>
        <w:t>dnů od nabytí účinnosti smlouvy</w:t>
      </w:r>
      <w:r w:rsidRPr="00E31966">
        <w:rPr>
          <w:rFonts w:ascii="Arial" w:eastAsiaTheme="minorEastAsia" w:hAnsi="Arial" w:cs="Arial"/>
          <w:lang w:eastAsia="cs-CZ"/>
        </w:rPr>
        <w:t xml:space="preserve">.  </w:t>
      </w:r>
      <w:bookmarkEnd w:id="19"/>
    </w:p>
    <w:p w14:paraId="7296ECA0" w14:textId="2F4AF6D7"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dokončení stavebních prací: </w:t>
      </w:r>
      <w:r w:rsidR="00247CC3">
        <w:rPr>
          <w:rFonts w:ascii="Arial" w:eastAsiaTheme="minorEastAsia" w:hAnsi="Arial" w:cs="Arial"/>
          <w:b/>
          <w:lang w:eastAsia="cs-CZ"/>
        </w:rPr>
        <w:t>do 3</w:t>
      </w:r>
      <w:r w:rsidR="00181E00">
        <w:rPr>
          <w:rFonts w:ascii="Arial" w:eastAsiaTheme="minorEastAsia" w:hAnsi="Arial" w:cs="Arial"/>
          <w:b/>
          <w:lang w:eastAsia="cs-CZ"/>
        </w:rPr>
        <w:t>0</w:t>
      </w:r>
      <w:r w:rsidR="00247CC3">
        <w:rPr>
          <w:rFonts w:ascii="Arial" w:eastAsiaTheme="minorEastAsia" w:hAnsi="Arial" w:cs="Arial"/>
          <w:b/>
          <w:lang w:eastAsia="cs-CZ"/>
        </w:rPr>
        <w:t>.</w:t>
      </w:r>
      <w:r w:rsidR="00181E00">
        <w:rPr>
          <w:rFonts w:ascii="Arial" w:eastAsiaTheme="minorEastAsia" w:hAnsi="Arial" w:cs="Arial"/>
          <w:b/>
          <w:lang w:eastAsia="cs-CZ"/>
        </w:rPr>
        <w:t>4</w:t>
      </w:r>
      <w:r w:rsidR="00247CC3">
        <w:rPr>
          <w:rFonts w:ascii="Arial" w:eastAsiaTheme="minorEastAsia" w:hAnsi="Arial" w:cs="Arial"/>
          <w:b/>
          <w:lang w:eastAsia="cs-CZ"/>
        </w:rPr>
        <w:t>.2025</w:t>
      </w:r>
      <w:r w:rsidRPr="00E31966">
        <w:rPr>
          <w:rFonts w:ascii="Arial" w:eastAsiaTheme="minorEastAsia" w:hAnsi="Arial" w:cs="Arial"/>
          <w:b/>
          <w:bCs/>
          <w:lang w:val="en-US" w:eastAsia="cs-CZ"/>
        </w:rPr>
        <w:t xml:space="preserve"> </w:t>
      </w:r>
    </w:p>
    <w:p w14:paraId="64FAB1E6" w14:textId="116E2A2B" w:rsidR="00544855" w:rsidRPr="002239DD" w:rsidRDefault="00E31966" w:rsidP="00544855">
      <w:pPr>
        <w:numPr>
          <w:ilvl w:val="0"/>
          <w:numId w:val="36"/>
        </w:numPr>
        <w:contextualSpacing/>
        <w:jc w:val="both"/>
        <w:rPr>
          <w:rFonts w:ascii="Arial" w:eastAsiaTheme="minorEastAsia" w:hAnsi="Arial" w:cs="Arial"/>
          <w:b/>
          <w:bCs/>
          <w:lang w:eastAsia="cs-CZ"/>
        </w:rPr>
      </w:pPr>
      <w:r w:rsidRPr="00E31966">
        <w:rPr>
          <w:rFonts w:ascii="Arial" w:eastAsiaTheme="minorEastAsia" w:hAnsi="Arial" w:cs="Arial"/>
          <w:lang w:eastAsia="cs-CZ"/>
        </w:rPr>
        <w:t xml:space="preserve">Lhůta pro předání a převzetí dokončeného díla: </w:t>
      </w:r>
      <w:r w:rsidR="00247CC3">
        <w:rPr>
          <w:rFonts w:ascii="Arial" w:eastAsiaTheme="minorEastAsia" w:hAnsi="Arial" w:cs="Arial"/>
          <w:b/>
          <w:lang w:eastAsia="cs-CZ"/>
        </w:rPr>
        <w:t xml:space="preserve">do </w:t>
      </w:r>
      <w:r w:rsidR="002E6312">
        <w:rPr>
          <w:rFonts w:ascii="Arial" w:eastAsiaTheme="minorEastAsia" w:hAnsi="Arial" w:cs="Arial"/>
          <w:b/>
          <w:lang w:eastAsia="cs-CZ"/>
        </w:rPr>
        <w:t>31</w:t>
      </w:r>
      <w:r w:rsidR="00247CC3">
        <w:rPr>
          <w:rFonts w:ascii="Arial" w:eastAsiaTheme="minorEastAsia" w:hAnsi="Arial" w:cs="Arial"/>
          <w:b/>
          <w:lang w:eastAsia="cs-CZ"/>
        </w:rPr>
        <w:t>.</w:t>
      </w:r>
      <w:r w:rsidR="002E6312">
        <w:rPr>
          <w:rFonts w:ascii="Arial" w:eastAsiaTheme="minorEastAsia" w:hAnsi="Arial" w:cs="Arial"/>
          <w:b/>
          <w:lang w:eastAsia="cs-CZ"/>
        </w:rPr>
        <w:t>5</w:t>
      </w:r>
      <w:r w:rsidR="00247CC3">
        <w:rPr>
          <w:rFonts w:ascii="Arial" w:eastAsiaTheme="minorEastAsia" w:hAnsi="Arial" w:cs="Arial"/>
          <w:b/>
          <w:lang w:eastAsia="cs-CZ"/>
        </w:rPr>
        <w:t>.2025</w:t>
      </w:r>
    </w:p>
    <w:p w14:paraId="2300A88B" w14:textId="0087A717" w:rsidR="00E31966" w:rsidRPr="00E31966" w:rsidRDefault="00E31966" w:rsidP="00544855">
      <w:pPr>
        <w:ind w:left="2880"/>
        <w:contextualSpacing/>
        <w:rPr>
          <w:rFonts w:ascii="Arial" w:eastAsiaTheme="minorEastAsia" w:hAnsi="Arial" w:cs="Arial"/>
          <w:lang w:eastAsia="cs-CZ"/>
        </w:rPr>
      </w:pPr>
    </w:p>
    <w:p w14:paraId="1A3C5DCB" w14:textId="77777777" w:rsidR="00E31966" w:rsidRP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bookmarkEnd w:id="16"/>
    <w:bookmarkEnd w:id="17"/>
    <w:p w14:paraId="525DE0B7" w14:textId="77777777" w:rsidR="004B6706" w:rsidRDefault="004B6706" w:rsidP="00325832">
      <w:pPr>
        <w:jc w:val="center"/>
        <w:rPr>
          <w:rFonts w:ascii="Arial" w:hAnsi="Arial" w:cs="Arial"/>
          <w:b/>
          <w:u w:val="single"/>
        </w:rPr>
      </w:pPr>
    </w:p>
    <w:p w14:paraId="5F09FA9A" w14:textId="2FCC7980"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w:t>
      </w:r>
      <w:r w:rsidRPr="00D9780F">
        <w:rPr>
          <w:rFonts w:ascii="Arial" w:hAnsi="Arial" w:cs="Arial"/>
        </w:rPr>
        <w:lastRenderedPageBreak/>
        <w:t xml:space="preserve">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77777777" w:rsidR="00646665" w:rsidRPr="00D9780F" w:rsidRDefault="003E578B" w:rsidP="003E578B">
      <w:pPr>
        <w:jc w:val="center"/>
        <w:rPr>
          <w:rFonts w:ascii="Arial" w:hAnsi="Arial" w:cs="Arial"/>
          <w:b/>
          <w:u w:val="single"/>
        </w:rPr>
      </w:pPr>
      <w:r w:rsidRPr="00D9780F">
        <w:rPr>
          <w:rFonts w:ascii="Arial" w:hAnsi="Arial" w:cs="Arial"/>
          <w:b/>
          <w:u w:val="single"/>
        </w:rPr>
        <w:t xml:space="preserve">Čl. VII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w:t>
      </w:r>
      <w:proofErr w:type="gramStart"/>
      <w:r w:rsidR="009A6F40" w:rsidRPr="00D9780F">
        <w:rPr>
          <w:rFonts w:ascii="Arial" w:hAnsi="Arial" w:cs="Arial"/>
        </w:rPr>
        <w:t>končí</w:t>
      </w:r>
      <w:proofErr w:type="gramEnd"/>
      <w:r w:rsidR="009A6F40" w:rsidRPr="00D9780F">
        <w:rPr>
          <w:rFonts w:ascii="Arial" w:hAnsi="Arial" w:cs="Arial"/>
        </w:rPr>
        <w:t xml:space="preserve"> </w:t>
      </w:r>
      <w:r w:rsidR="009A6F40" w:rsidRPr="00DB5863">
        <w:rPr>
          <w:rFonts w:ascii="Arial" w:hAnsi="Arial" w:cs="Arial"/>
        </w:rPr>
        <w:t>dnem</w:t>
      </w:r>
      <w:r w:rsidR="00DB5863" w:rsidRPr="00075143">
        <w:rPr>
          <w:rFonts w:ascii="Arial" w:hAnsi="Arial" w:cs="Arial"/>
        </w:rPr>
        <w:t xml:space="preserve"> odstranění </w:t>
      </w:r>
      <w:bookmarkStart w:id="20" w:name="_Hlk36121733"/>
      <w:r w:rsidR="00DB5863" w:rsidRPr="00075143">
        <w:rPr>
          <w:rFonts w:ascii="Arial" w:hAnsi="Arial" w:cs="Arial"/>
        </w:rPr>
        <w:t>vad a nedodělků z přejímacího řízení nebo vydáním kolaudačního souhlasu (rozhodující je okolnost, která nastane dříve).</w:t>
      </w:r>
      <w:bookmarkEnd w:id="20"/>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zajistit na stavbě v souladu s </w:t>
      </w:r>
      <w:proofErr w:type="spellStart"/>
      <w:r w:rsidRPr="00D9780F">
        <w:rPr>
          <w:rFonts w:ascii="Arial" w:hAnsi="Arial" w:cs="Arial"/>
          <w:lang w:val="x-none"/>
        </w:rPr>
        <w:t>ust</w:t>
      </w:r>
      <w:proofErr w:type="spellEnd"/>
      <w:r w:rsidRPr="00D9780F">
        <w:rPr>
          <w:rFonts w:ascii="Arial" w:hAnsi="Arial" w:cs="Arial"/>
          <w:lang w:val="x-none"/>
        </w:rPr>
        <w:t xml:space="preserve">.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lastRenderedPageBreak/>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1" w:name="_Hlk136593790"/>
      <w:proofErr w:type="spellStart"/>
      <w:r w:rsidRPr="00D9780F">
        <w:rPr>
          <w:rFonts w:ascii="Arial" w:hAnsi="Arial" w:cs="Arial"/>
        </w:rPr>
        <w:t>ZoBP</w:t>
      </w:r>
      <w:bookmarkEnd w:id="21"/>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w:t>
      </w:r>
      <w:proofErr w:type="gramStart"/>
      <w:r w:rsidRPr="00D9780F">
        <w:rPr>
          <w:rFonts w:ascii="Arial" w:hAnsi="Arial" w:cs="Arial"/>
        </w:rPr>
        <w:t>doloží</w:t>
      </w:r>
      <w:proofErr w:type="gramEnd"/>
      <w:r w:rsidRPr="00D9780F">
        <w:rPr>
          <w:rFonts w:ascii="Arial" w:hAnsi="Arial" w:cs="Arial"/>
        </w:rPr>
        <w:t xml:space="preserve">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lastRenderedPageBreak/>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2"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3"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2"/>
    <w:bookmarkEnd w:id="23"/>
    <w:p w14:paraId="7AAF1718" w14:textId="471BB6FC" w:rsidR="00BB4203" w:rsidRPr="00D9780F" w:rsidRDefault="00BB4203" w:rsidP="000E44AF">
      <w:pPr>
        <w:pStyle w:val="Odstavecseseznamem"/>
        <w:jc w:val="both"/>
        <w:rPr>
          <w:rFonts w:ascii="Arial" w:hAnsi="Arial" w:cs="Arial"/>
        </w:rPr>
      </w:pPr>
    </w:p>
    <w:p w14:paraId="28FBE24F" w14:textId="77777777"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50C57ED4"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247CC3" w:rsidRPr="007819E2">
        <w:rPr>
          <w:rFonts w:ascii="Arial" w:hAnsi="Arial" w:cs="Arial"/>
          <w:b/>
        </w:rPr>
        <w:t xml:space="preserve">10 000 000 </w:t>
      </w:r>
      <w:r w:rsidRPr="007819E2">
        <w:rPr>
          <w:rFonts w:ascii="Arial" w:hAnsi="Arial" w:cs="Arial"/>
        </w:rPr>
        <w:t>Kč.</w:t>
      </w:r>
      <w:r w:rsidRPr="00800EE4">
        <w:rPr>
          <w:rFonts w:ascii="Arial" w:hAnsi="Arial" w:cs="Arial"/>
        </w:rPr>
        <w:t xml:space="preserve"> </w:t>
      </w:r>
      <w:r w:rsidRPr="0054723C">
        <w:rPr>
          <w:rFonts w:ascii="Arial" w:hAnsi="Arial" w:cs="Arial"/>
        </w:rPr>
        <w:t xml:space="preserve">Zhotovitel se zavazuje, že po celou dobu trvání této smlouvy bude pojištěn ve smyslu tohoto ustanovení a že nedojde ke snížení pojistné částky pod částku uvedenou v </w:t>
      </w:r>
      <w:r w:rsidRPr="0054723C">
        <w:rPr>
          <w:rFonts w:ascii="Arial" w:hAnsi="Arial" w:cs="Arial"/>
        </w:rPr>
        <w:lastRenderedPageBreak/>
        <w:t>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162F9A2A"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I</w:t>
      </w:r>
      <w:r w:rsidRPr="00D9780F">
        <w:rPr>
          <w:rFonts w:ascii="Arial" w:hAnsi="Arial" w:cs="Arial"/>
          <w:b/>
          <w:u w:val="single"/>
        </w:rPr>
        <w:t>X Kontrola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4391AE77" w14:textId="77777777" w:rsidR="00E058AF" w:rsidRDefault="00E058AF" w:rsidP="00050E94">
      <w:pPr>
        <w:jc w:val="center"/>
        <w:rPr>
          <w:rFonts w:ascii="Arial" w:hAnsi="Arial" w:cs="Arial"/>
          <w:b/>
          <w:u w:val="single"/>
        </w:rPr>
      </w:pPr>
    </w:p>
    <w:p w14:paraId="1568DB83" w14:textId="77777777" w:rsidR="00E058AF" w:rsidRDefault="00E058AF" w:rsidP="00050E94">
      <w:pPr>
        <w:jc w:val="center"/>
        <w:rPr>
          <w:rFonts w:ascii="Arial" w:hAnsi="Arial" w:cs="Arial"/>
          <w:b/>
          <w:u w:val="single"/>
        </w:rPr>
      </w:pPr>
    </w:p>
    <w:p w14:paraId="31685F13" w14:textId="3CCCBC84"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86685B" w:rsidRPr="00D9780F">
        <w:rPr>
          <w:rFonts w:ascii="Arial" w:hAnsi="Arial" w:cs="Arial"/>
          <w:b/>
          <w:u w:val="single"/>
        </w:rPr>
        <w:t xml:space="preserve"> a předání,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4"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2B5D8487" w14:textId="1C36E237" w:rsidR="00E31966" w:rsidRPr="00B109EB" w:rsidRDefault="00C36BCF" w:rsidP="00E31966">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E31966">
        <w:rPr>
          <w:rFonts w:ascii="Arial" w:hAnsi="Arial" w:cs="Arial"/>
        </w:rPr>
        <w:t>4</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 xml:space="preserve">a převzetí staveniště vyhotoví objednatel písemný protokol, který obě smluvní strany </w:t>
      </w:r>
      <w:proofErr w:type="gramStart"/>
      <w:r w:rsidR="008620D5" w:rsidRPr="00D9780F">
        <w:rPr>
          <w:rFonts w:ascii="Arial" w:hAnsi="Arial" w:cs="Arial"/>
        </w:rPr>
        <w:t>podepíší</w:t>
      </w:r>
      <w:proofErr w:type="gramEnd"/>
      <w:r w:rsidR="008620D5" w:rsidRPr="00D9780F">
        <w:rPr>
          <w:rFonts w:ascii="Arial" w:hAnsi="Arial" w:cs="Arial"/>
        </w:rPr>
        <w:t xml:space="preserve">. </w:t>
      </w:r>
      <w:r w:rsidR="00E31966" w:rsidRPr="00B109EB">
        <w:rPr>
          <w:rFonts w:ascii="Arial" w:hAnsi="Arial" w:cs="Arial"/>
        </w:rPr>
        <w:t>Za den předání a převzetí staveniště se považuje den, kdy dojde k oboustrannému podpisu příslušného protokolu.</w:t>
      </w:r>
    </w:p>
    <w:p w14:paraId="7F3901DD" w14:textId="3DB20356" w:rsidR="00F90189" w:rsidRPr="00D9780F" w:rsidRDefault="00F90189" w:rsidP="005230AA">
      <w:pPr>
        <w:pStyle w:val="Odstavecseseznamem"/>
        <w:jc w:val="both"/>
        <w:rPr>
          <w:rFonts w:ascii="Arial" w:hAnsi="Arial" w:cs="Arial"/>
          <w:lang w:val="x-none"/>
        </w:rPr>
      </w:pPr>
    </w:p>
    <w:p w14:paraId="0AD087CD" w14:textId="424A3523"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Zhotovitel rovněž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5"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5"/>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7B3BE753"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lastRenderedPageBreak/>
        <w:t>Zhotovitel je povinen vyzvat objednatele ke kontrole a prověření prací, které v dalším postupu budou zakryty nebo se stanou nepřístupnými (</w:t>
      </w:r>
      <w:proofErr w:type="gramStart"/>
      <w:r w:rsidRPr="00D9780F">
        <w:rPr>
          <w:rFonts w:ascii="Arial" w:hAnsi="Arial" w:cs="Arial"/>
        </w:rPr>
        <w:t>postačí</w:t>
      </w:r>
      <w:proofErr w:type="gramEnd"/>
      <w:r w:rsidRPr="00D9780F">
        <w:rPr>
          <w:rFonts w:ascii="Arial" w:hAnsi="Arial" w:cs="Arial"/>
        </w:rPr>
        <w:t xml:space="preserve">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w:t>
      </w:r>
      <w:proofErr w:type="gramStart"/>
      <w:r w:rsidR="00300B64">
        <w:rPr>
          <w:rFonts w:ascii="Arial" w:hAnsi="Arial" w:cs="Arial"/>
        </w:rPr>
        <w:t>lhůty</w:t>
      </w:r>
      <w:r w:rsidRPr="00D9780F">
        <w:rPr>
          <w:rFonts w:ascii="Arial" w:hAnsi="Arial" w:cs="Arial"/>
        </w:rPr>
        <w:t xml:space="preserve"> ,</w:t>
      </w:r>
      <w:proofErr w:type="gramEnd"/>
      <w:r w:rsidRPr="00D9780F">
        <w:rPr>
          <w:rFonts w:ascii="Arial" w:hAnsi="Arial" w:cs="Arial"/>
        </w:rPr>
        <w:t xml:space="preserve">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p>
    <w:p w14:paraId="4FD54CAA" w14:textId="77777777" w:rsidR="00BF01EB" w:rsidRDefault="00BF01EB" w:rsidP="006B54C6">
      <w:pPr>
        <w:pStyle w:val="Odstavecseseznamem"/>
        <w:jc w:val="both"/>
        <w:rPr>
          <w:rFonts w:ascii="Arial" w:hAnsi="Arial" w:cs="Arial"/>
          <w:u w:val="single"/>
        </w:rPr>
      </w:pPr>
    </w:p>
    <w:p w14:paraId="6FC0F681" w14:textId="63690AEF"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41A8079C" w:rsidR="00414852" w:rsidRPr="00D511D5"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je </w:t>
      </w:r>
      <w:r w:rsidRPr="007819E2">
        <w:rPr>
          <w:rFonts w:ascii="Arial" w:hAnsi="Arial" w:cs="Arial"/>
          <w:lang w:val="x-none"/>
        </w:rPr>
        <w:t>Státní pozemkový úřad</w:t>
      </w:r>
      <w:r w:rsidR="00247CC3" w:rsidRPr="007819E2">
        <w:rPr>
          <w:rFonts w:ascii="Arial" w:hAnsi="Arial" w:cs="Arial"/>
        </w:rPr>
        <w:t xml:space="preserve">, </w:t>
      </w:r>
      <w:r w:rsidR="002B299F" w:rsidRPr="007819E2">
        <w:rPr>
          <w:rFonts w:ascii="Arial" w:hAnsi="Arial" w:cs="Arial"/>
        </w:rPr>
        <w:t>Pobočka</w:t>
      </w:r>
      <w:r w:rsidR="00247CC3">
        <w:rPr>
          <w:rFonts w:ascii="Arial" w:hAnsi="Arial" w:cs="Arial"/>
        </w:rPr>
        <w:t xml:space="preserve"> Svitavy, Milady Horákové 373/10, 568 02 Svitavy</w:t>
      </w:r>
      <w:r w:rsidR="000E424C">
        <w:rPr>
          <w:rFonts w:ascii="Arial" w:hAnsi="Arial" w:cs="Arial"/>
          <w:b/>
          <w:bCs/>
          <w:lang w:val="en-US"/>
        </w:rPr>
        <w:t>.</w:t>
      </w:r>
      <w:r w:rsidRPr="00D9780F">
        <w:rPr>
          <w:rFonts w:ascii="Arial" w:hAnsi="Arial" w:cs="Arial"/>
          <w:bCs/>
          <w:lang w:val="en-US"/>
        </w:rPr>
        <w:t xml:space="preserve">  </w:t>
      </w:r>
      <w:r w:rsidRPr="00D9780F">
        <w:rPr>
          <w:rFonts w:ascii="Arial" w:hAnsi="Arial" w:cs="Arial"/>
          <w:lang w:val="x-none"/>
        </w:rPr>
        <w:t xml:space="preserve"> </w:t>
      </w:r>
    </w:p>
    <w:p w14:paraId="03BC0663" w14:textId="1CE2FECF" w:rsidR="00D511D5" w:rsidRPr="003027EE" w:rsidRDefault="00D511D5" w:rsidP="00D511D5">
      <w:pPr>
        <w:pStyle w:val="Odstavecseseznamem"/>
        <w:numPr>
          <w:ilvl w:val="0"/>
          <w:numId w:val="32"/>
        </w:numPr>
        <w:jc w:val="both"/>
        <w:rPr>
          <w:rFonts w:ascii="Arial" w:hAnsi="Arial" w:cs="Arial"/>
          <w:lang w:val="x-none"/>
        </w:rPr>
      </w:pPr>
      <w:bookmarkStart w:id="26"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lastRenderedPageBreak/>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47C09C85"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7" w:name="_Hlk72152910"/>
      <w:bookmarkStart w:id="28" w:name="_Hlk71729279"/>
      <w:r w:rsidRPr="002B299F">
        <w:rPr>
          <w:rFonts w:cs="Arial"/>
          <w:b w:val="0"/>
          <w:szCs w:val="22"/>
          <w:u w:val="none"/>
        </w:rPr>
        <w:t>zápis o odstranění případných drobných vad a nedodělk</w:t>
      </w:r>
      <w:bookmarkEnd w:id="27"/>
      <w:r w:rsidRPr="002B299F">
        <w:rPr>
          <w:rFonts w:cs="Arial"/>
          <w:b w:val="0"/>
          <w:szCs w:val="22"/>
          <w:u w:val="none"/>
        </w:rPr>
        <w:t xml:space="preserve">ů vyplývajících z protokolu o předání a převzetí díla, </w:t>
      </w:r>
    </w:p>
    <w:bookmarkEnd w:id="28"/>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6"/>
    </w:p>
    <w:p w14:paraId="2E52D9C0" w14:textId="0607582D" w:rsidR="003027EE" w:rsidRPr="003027EE" w:rsidRDefault="003027EE" w:rsidP="003027EE">
      <w:pPr>
        <w:pStyle w:val="Odstavecseseznamem"/>
        <w:numPr>
          <w:ilvl w:val="0"/>
          <w:numId w:val="32"/>
        </w:numPr>
        <w:jc w:val="both"/>
        <w:rPr>
          <w:rFonts w:ascii="Arial" w:hAnsi="Arial" w:cs="Arial"/>
        </w:rPr>
      </w:pPr>
      <w:bookmarkStart w:id="29"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29"/>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0"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30"/>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31"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1"/>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w:t>
      </w:r>
      <w:r w:rsidRPr="00D9780F">
        <w:rPr>
          <w:rFonts w:cs="Arial"/>
          <w:b w:val="0"/>
          <w:szCs w:val="22"/>
          <w:u w:val="none"/>
        </w:rPr>
        <w:lastRenderedPageBreak/>
        <w:t xml:space="preserve">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2" w:name="_Ref376427534"/>
      <w:r w:rsidRPr="00D9780F">
        <w:rPr>
          <w:rFonts w:cs="Arial"/>
          <w:b w:val="0"/>
          <w:szCs w:val="22"/>
          <w:u w:val="none"/>
        </w:rPr>
        <w:t>Staveniště bylo vyklizeno a případné úpravy okolí byly provedeny do 15 kalendářních dnů po předání a převzetí díla.</w:t>
      </w:r>
      <w:bookmarkEnd w:id="32"/>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4"/>
    <w:p w14:paraId="77D4E32D" w14:textId="12D9783F" w:rsidR="001216DB" w:rsidRPr="00A10026"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D1C3986" w14:textId="3A507531"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w:t>
      </w:r>
      <w:proofErr w:type="gramStart"/>
      <w:r w:rsidR="0086088C" w:rsidRPr="00D9780F">
        <w:rPr>
          <w:rFonts w:ascii="Arial" w:hAnsi="Arial" w:cs="Arial"/>
          <w:b/>
          <w:u w:val="single"/>
        </w:rPr>
        <w:t>XI</w:t>
      </w:r>
      <w:r w:rsidR="006B54C6" w:rsidRPr="00D9780F">
        <w:rPr>
          <w:rFonts w:ascii="Arial" w:hAnsi="Arial" w:cs="Arial"/>
          <w:b/>
          <w:u w:val="single"/>
        </w:rPr>
        <w:t xml:space="preserve">  </w:t>
      </w:r>
      <w:r w:rsidR="005B4750" w:rsidRPr="00D9780F">
        <w:rPr>
          <w:rFonts w:ascii="Arial" w:hAnsi="Arial" w:cs="Arial"/>
          <w:b/>
          <w:u w:val="single"/>
        </w:rPr>
        <w:t>Stavební</w:t>
      </w:r>
      <w:proofErr w:type="gramEnd"/>
      <w:r w:rsidR="005B4750" w:rsidRPr="00D9780F">
        <w:rPr>
          <w:rFonts w:ascii="Arial" w:hAnsi="Arial" w:cs="Arial"/>
          <w:b/>
          <w:u w:val="single"/>
        </w:rPr>
        <w:t xml:space="preserve"> deník</w:t>
      </w:r>
    </w:p>
    <w:p w14:paraId="7ED78D09" w14:textId="4BD58D92" w:rsidR="007958B9" w:rsidRPr="00D9780F" w:rsidRDefault="007637B1" w:rsidP="006B54C6">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 xml:space="preserve">ve znění pozdějších </w:t>
      </w:r>
      <w:proofErr w:type="gramStart"/>
      <w:r w:rsidR="0009083A" w:rsidRPr="0009083A">
        <w:rPr>
          <w:rFonts w:ascii="Arial" w:hAnsi="Arial" w:cs="Arial"/>
        </w:rPr>
        <w:t>předpisů</w:t>
      </w:r>
      <w:r w:rsidR="0009083A">
        <w:rPr>
          <w:rFonts w:ascii="Arial" w:hAnsi="Arial" w:cs="Arial"/>
        </w:rPr>
        <w:t xml:space="preserve"> </w:t>
      </w:r>
      <w:r w:rsidR="00E06DDC" w:rsidRPr="00E06DDC">
        <w:rPr>
          <w:rFonts w:ascii="Arial" w:hAnsi="Arial" w:cs="Arial"/>
        </w:rPr>
        <w:t>.</w:t>
      </w:r>
      <w:proofErr w:type="gramEnd"/>
      <w:r w:rsidR="00E06DDC" w:rsidRPr="00E06DDC">
        <w:rPr>
          <w:rFonts w:ascii="Arial" w:hAnsi="Arial" w:cs="Arial"/>
        </w:rPr>
        <w:t xml:space="preserve"> </w:t>
      </w:r>
      <w:r w:rsidR="0009083A">
        <w:rPr>
          <w:rFonts w:ascii="Arial" w:hAnsi="Arial" w:cs="Arial"/>
        </w:rPr>
        <w:t>D</w:t>
      </w:r>
      <w:r w:rsidRPr="00D9780F">
        <w:rPr>
          <w:rFonts w:ascii="Arial" w:hAnsi="Arial" w:cs="Arial"/>
        </w:rPr>
        <w:t>o kterého zapisuje skutečnosti předepsané zákonem</w:t>
      </w:r>
      <w:r w:rsidR="00E06DDC">
        <w:rPr>
          <w:rFonts w:ascii="Arial" w:hAnsi="Arial" w:cs="Arial"/>
        </w:rPr>
        <w:t>.</w:t>
      </w:r>
      <w:r w:rsidRPr="00D9780F">
        <w:rPr>
          <w:rFonts w:ascii="Arial" w:hAnsi="Arial" w:cs="Arial"/>
        </w:rPr>
        <w:t xml:space="preserve">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 xml:space="preserve">Povinnost vést stavební deník </w:t>
      </w:r>
      <w:proofErr w:type="gramStart"/>
      <w:r w:rsidRPr="00D9780F">
        <w:rPr>
          <w:rFonts w:ascii="Arial" w:hAnsi="Arial" w:cs="Arial"/>
        </w:rPr>
        <w:t>končí</w:t>
      </w:r>
      <w:proofErr w:type="gramEnd"/>
      <w:r w:rsidRPr="00D9780F">
        <w:rPr>
          <w:rFonts w:ascii="Arial" w:hAnsi="Arial" w:cs="Arial"/>
        </w:rPr>
        <w:t xml:space="preserve">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lastRenderedPageBreak/>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t xml:space="preserve">Zápisy ve stavebním deníku se nepovažují za změnu smlouvy, ale </w:t>
      </w:r>
      <w:proofErr w:type="gramStart"/>
      <w:r w:rsidRPr="00D9780F">
        <w:rPr>
          <w:rFonts w:ascii="Arial" w:hAnsi="Arial" w:cs="Arial"/>
        </w:rPr>
        <w:t>slouží</w:t>
      </w:r>
      <w:proofErr w:type="gramEnd"/>
      <w:r w:rsidRPr="00D9780F">
        <w:rPr>
          <w:rFonts w:ascii="Arial" w:hAnsi="Arial" w:cs="Arial"/>
        </w:rPr>
        <w:t xml:space="preserve"> jako podklad pro vypracování přísluš</w:t>
      </w:r>
      <w:r w:rsidR="007958B9" w:rsidRPr="00D9780F">
        <w:rPr>
          <w:rFonts w:ascii="Arial" w:hAnsi="Arial" w:cs="Arial"/>
        </w:rPr>
        <w:t>ných dodatků smlouvy.</w:t>
      </w:r>
    </w:p>
    <w:p w14:paraId="1C3809BE" w14:textId="77777777" w:rsidR="00DE3F66" w:rsidRDefault="00DE3F66" w:rsidP="006B54C6">
      <w:pPr>
        <w:jc w:val="center"/>
        <w:rPr>
          <w:rFonts w:ascii="Arial" w:hAnsi="Arial" w:cs="Arial"/>
          <w:b/>
          <w:u w:val="single"/>
        </w:rPr>
      </w:pPr>
    </w:p>
    <w:p w14:paraId="114F6C59" w14:textId="21DFA7E0"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3"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3"/>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lastRenderedPageBreak/>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7819E2">
      <w:pPr>
        <w:pStyle w:val="Odstavecseseznamem"/>
        <w:numPr>
          <w:ilvl w:val="0"/>
          <w:numId w:val="31"/>
        </w:numPr>
        <w:ind w:left="851"/>
        <w:jc w:val="both"/>
        <w:rPr>
          <w:rFonts w:ascii="Arial" w:hAnsi="Arial" w:cs="Arial"/>
        </w:rPr>
      </w:pPr>
      <w:r w:rsidRPr="00D9780F">
        <w:rPr>
          <w:rFonts w:ascii="Arial" w:hAnsi="Arial" w:cs="Arial"/>
        </w:rPr>
        <w:t xml:space="preserve">Záruční lhůta </w:t>
      </w:r>
      <w:proofErr w:type="gramStart"/>
      <w:r w:rsidRPr="00D9780F">
        <w:rPr>
          <w:rFonts w:ascii="Arial" w:hAnsi="Arial" w:cs="Arial"/>
        </w:rPr>
        <w:t>neběží</w:t>
      </w:r>
      <w:proofErr w:type="gramEnd"/>
      <w:r w:rsidRPr="00D9780F">
        <w:rPr>
          <w:rFonts w:ascii="Arial" w:hAnsi="Arial" w:cs="Arial"/>
        </w:rPr>
        <w:t xml:space="preserve">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14860878" w:rsidR="00502776" w:rsidRPr="00D9780F" w:rsidRDefault="00502776" w:rsidP="00EF6D19">
      <w:pPr>
        <w:pStyle w:val="Odstavecseseznamem"/>
        <w:numPr>
          <w:ilvl w:val="0"/>
          <w:numId w:val="31"/>
        </w:numPr>
        <w:jc w:val="both"/>
        <w:rPr>
          <w:rFonts w:ascii="Arial" w:hAnsi="Arial" w:cs="Arial"/>
          <w:lang w:val="x-none"/>
        </w:rPr>
      </w:pPr>
      <w:bookmarkStart w:id="34" w:name="_Ref376379662"/>
      <w:r w:rsidRPr="00D9780F">
        <w:rPr>
          <w:rFonts w:ascii="Arial" w:hAnsi="Arial" w:cs="Arial"/>
          <w:lang w:val="x-none"/>
        </w:rPr>
        <w:t xml:space="preserve">Zhotovitel se zavazuje uhradit smluvní pokutu ve výši </w:t>
      </w:r>
      <w:r w:rsidR="00247CC3">
        <w:rPr>
          <w:rFonts w:ascii="Arial" w:hAnsi="Arial" w:cs="Arial"/>
          <w:i/>
          <w:iCs/>
        </w:rPr>
        <w:t xml:space="preserve">0,02 % </w:t>
      </w:r>
      <w:r w:rsidRPr="00D9780F">
        <w:rPr>
          <w:rFonts w:ascii="Arial" w:hAnsi="Arial" w:cs="Arial"/>
          <w:lang w:val="x-none"/>
        </w:rPr>
        <w:t xml:space="preserve">z celkové ceny díla bez DPH za každý i započatý </w:t>
      </w:r>
      <w:r w:rsidRPr="00D9780F">
        <w:rPr>
          <w:rFonts w:ascii="Arial" w:hAnsi="Arial" w:cs="Arial"/>
        </w:rPr>
        <w:t xml:space="preserve">kalendářní </w:t>
      </w:r>
      <w:r w:rsidRPr="00D9780F">
        <w:rPr>
          <w:rFonts w:ascii="Arial" w:hAnsi="Arial" w:cs="Arial"/>
          <w:lang w:val="x-none"/>
        </w:rPr>
        <w:t xml:space="preserve">den prodlení </w:t>
      </w:r>
      <w:r w:rsidR="00300B64">
        <w:rPr>
          <w:rFonts w:ascii="Arial" w:hAnsi="Arial" w:cs="Arial"/>
        </w:rPr>
        <w:t>lhůty</w:t>
      </w:r>
      <w:r w:rsidR="00F41BB4">
        <w:rPr>
          <w:rFonts w:ascii="Arial" w:hAnsi="Arial" w:cs="Arial"/>
        </w:rPr>
        <w:t xml:space="preserve"> pro</w:t>
      </w:r>
      <w:r w:rsidR="00300B64">
        <w:rPr>
          <w:rFonts w:ascii="Arial" w:hAnsi="Arial" w:cs="Arial"/>
        </w:rPr>
        <w:t xml:space="preserve"> </w:t>
      </w:r>
      <w:r w:rsidRPr="00D9780F">
        <w:rPr>
          <w:rFonts w:ascii="Arial" w:hAnsi="Arial" w:cs="Arial"/>
          <w:lang w:val="x-none"/>
        </w:rPr>
        <w:t xml:space="preserve"> zahájení prací dle </w:t>
      </w:r>
      <w:r w:rsidRPr="00D9780F">
        <w:rPr>
          <w:rFonts w:ascii="Arial" w:hAnsi="Arial" w:cs="Arial"/>
        </w:rPr>
        <w:t xml:space="preserve"> </w:t>
      </w:r>
      <w:r w:rsidRPr="00D9780F">
        <w:rPr>
          <w:rFonts w:ascii="Arial" w:hAnsi="Arial" w:cs="Arial"/>
          <w:lang w:val="x-none"/>
        </w:rPr>
        <w:t>této smlouvy.</w:t>
      </w:r>
      <w:bookmarkEnd w:id="34"/>
    </w:p>
    <w:p w14:paraId="053D6E4B" w14:textId="44570039" w:rsidR="00502776" w:rsidRPr="007819E2" w:rsidRDefault="00502776" w:rsidP="00EF6D19">
      <w:pPr>
        <w:pStyle w:val="Odstavecseseznamem"/>
        <w:numPr>
          <w:ilvl w:val="0"/>
          <w:numId w:val="31"/>
        </w:numPr>
        <w:jc w:val="both"/>
        <w:rPr>
          <w:rFonts w:ascii="Arial" w:hAnsi="Arial" w:cs="Arial"/>
          <w:i/>
          <w:lang w:val="x-none"/>
        </w:rPr>
      </w:pPr>
      <w:bookmarkStart w:id="35" w:name="_Ref376379666"/>
      <w:r w:rsidRPr="00BD6250">
        <w:rPr>
          <w:rFonts w:ascii="Arial" w:hAnsi="Arial" w:cs="Arial"/>
          <w:lang w:val="x-none"/>
        </w:rPr>
        <w:t xml:space="preserve">Zhotovitel se zavazuje uhradit smluvní pokutu ve výši </w:t>
      </w:r>
      <w:r w:rsidR="00247CC3" w:rsidRPr="00BD6250">
        <w:rPr>
          <w:rFonts w:ascii="Arial" w:hAnsi="Arial" w:cs="Arial"/>
        </w:rPr>
        <w:t xml:space="preserve">0,05 % </w:t>
      </w:r>
      <w:r w:rsidRPr="00BD6250">
        <w:rPr>
          <w:rFonts w:ascii="Arial" w:hAnsi="Arial" w:cs="Arial"/>
          <w:lang w:val="x-none"/>
        </w:rPr>
        <w:t>z celkové ceny díla bez DPH</w:t>
      </w:r>
      <w:r w:rsidRPr="00BD6250" w:rsidDel="00275DB5">
        <w:rPr>
          <w:rFonts w:ascii="Arial" w:hAnsi="Arial" w:cs="Arial"/>
          <w:lang w:val="x-none"/>
        </w:rPr>
        <w:t xml:space="preserve"> </w:t>
      </w:r>
      <w:r w:rsidRPr="00BD6250">
        <w:rPr>
          <w:rFonts w:ascii="Arial" w:hAnsi="Arial" w:cs="Arial"/>
          <w:lang w:val="x-none"/>
        </w:rPr>
        <w:t xml:space="preserve">za každý i započatý </w:t>
      </w:r>
      <w:r w:rsidRPr="00BD6250">
        <w:rPr>
          <w:rFonts w:ascii="Arial" w:hAnsi="Arial" w:cs="Arial"/>
        </w:rPr>
        <w:t xml:space="preserve">kalendářní </w:t>
      </w:r>
      <w:r w:rsidRPr="00BD6250">
        <w:rPr>
          <w:rFonts w:ascii="Arial" w:hAnsi="Arial" w:cs="Arial"/>
          <w:lang w:val="x-none"/>
        </w:rPr>
        <w:t xml:space="preserve">den prodlení s dílčími </w:t>
      </w:r>
      <w:r w:rsidR="00300B64" w:rsidRPr="00BD6250">
        <w:rPr>
          <w:rFonts w:ascii="Arial" w:hAnsi="Arial" w:cs="Arial"/>
        </w:rPr>
        <w:t>lhůtami</w:t>
      </w:r>
      <w:r w:rsidRPr="00BD6250">
        <w:rPr>
          <w:rFonts w:ascii="Arial" w:hAnsi="Arial" w:cs="Arial"/>
          <w:lang w:val="x-none"/>
        </w:rPr>
        <w:t xml:space="preserve"> jednotlivých fází stavby dle </w:t>
      </w:r>
      <w:r w:rsidRPr="00BD6250">
        <w:rPr>
          <w:rFonts w:ascii="Arial" w:hAnsi="Arial" w:cs="Arial"/>
        </w:rPr>
        <w:t xml:space="preserve"> </w:t>
      </w:r>
      <w:r w:rsidRPr="00BD6250">
        <w:rPr>
          <w:rFonts w:ascii="Arial" w:hAnsi="Arial" w:cs="Arial"/>
          <w:lang w:val="x-none"/>
        </w:rPr>
        <w:t>této smlouvy</w:t>
      </w:r>
      <w:r w:rsidRPr="00BD6250">
        <w:rPr>
          <w:rFonts w:ascii="Arial" w:hAnsi="Arial" w:cs="Arial"/>
          <w:i/>
          <w:lang w:val="x-none"/>
        </w:rPr>
        <w:t>.</w:t>
      </w:r>
      <w:bookmarkEnd w:id="35"/>
      <w:r w:rsidRPr="00BD6250">
        <w:rPr>
          <w:rFonts w:ascii="Arial" w:hAnsi="Arial" w:cs="Arial"/>
          <w:i/>
        </w:rPr>
        <w:t xml:space="preserve"> </w:t>
      </w:r>
    </w:p>
    <w:p w14:paraId="533E4B17" w14:textId="4A46D8E8" w:rsidR="00507E47" w:rsidRPr="00166B2C" w:rsidRDefault="00502776" w:rsidP="00166B2C">
      <w:pPr>
        <w:pStyle w:val="Odstavecseseznamem"/>
        <w:numPr>
          <w:ilvl w:val="0"/>
          <w:numId w:val="31"/>
        </w:numPr>
        <w:jc w:val="both"/>
        <w:rPr>
          <w:rFonts w:ascii="Arial" w:hAnsi="Arial" w:cs="Arial"/>
          <w:lang w:val="x-none"/>
        </w:rPr>
      </w:pPr>
      <w:r w:rsidRPr="00166B2C">
        <w:rPr>
          <w:rFonts w:ascii="Arial" w:hAnsi="Arial" w:cs="Arial"/>
          <w:lang w:val="x-none"/>
        </w:rPr>
        <w:t xml:space="preserve">V případě, kdy předávané dílo bude obsahovat vady a nedodělky, se zhotovitel zavazuje uhradit smluvní pokutu ve výši </w:t>
      </w:r>
      <w:r w:rsidR="00247CC3" w:rsidRPr="00166B2C">
        <w:rPr>
          <w:rFonts w:ascii="Arial" w:hAnsi="Arial" w:cs="Arial"/>
          <w:i/>
          <w:iCs/>
        </w:rPr>
        <w:t xml:space="preserve">0,05 % </w:t>
      </w:r>
      <w:r w:rsidRPr="00166B2C">
        <w:rPr>
          <w:rFonts w:ascii="Arial" w:hAnsi="Arial" w:cs="Arial"/>
          <w:lang w:val="x-none"/>
        </w:rPr>
        <w:t>z celkové ceny díla bez DPH za každý i započatý</w:t>
      </w:r>
      <w:r w:rsidRPr="00166B2C">
        <w:rPr>
          <w:rFonts w:ascii="Arial" w:hAnsi="Arial" w:cs="Arial"/>
        </w:rPr>
        <w:t xml:space="preserve"> kalendářní</w:t>
      </w:r>
      <w:r w:rsidRPr="00166B2C">
        <w:rPr>
          <w:rFonts w:ascii="Arial" w:hAnsi="Arial" w:cs="Arial"/>
          <w:lang w:val="x-none"/>
        </w:rPr>
        <w:t xml:space="preserve"> den prodlení se sjednan</w:t>
      </w:r>
      <w:r w:rsidR="00300B64" w:rsidRPr="00166B2C">
        <w:rPr>
          <w:rFonts w:ascii="Arial" w:hAnsi="Arial" w:cs="Arial"/>
        </w:rPr>
        <w:t>ou</w:t>
      </w:r>
      <w:r w:rsidRPr="00166B2C">
        <w:rPr>
          <w:rFonts w:ascii="Arial" w:hAnsi="Arial" w:cs="Arial"/>
          <w:lang w:val="x-none"/>
        </w:rPr>
        <w:t xml:space="preserve"> </w:t>
      </w:r>
      <w:r w:rsidR="00300B64" w:rsidRPr="00166B2C">
        <w:rPr>
          <w:rFonts w:ascii="Arial" w:hAnsi="Arial" w:cs="Arial"/>
        </w:rPr>
        <w:t>lhůtou pro</w:t>
      </w:r>
      <w:r w:rsidRPr="00166B2C">
        <w:rPr>
          <w:rFonts w:ascii="Arial" w:hAnsi="Arial" w:cs="Arial"/>
          <w:lang w:val="x-none"/>
        </w:rPr>
        <w:t xml:space="preserve"> odstranění vad </w:t>
      </w:r>
      <w:r w:rsidR="00D30D6D" w:rsidRPr="00166B2C">
        <w:rPr>
          <w:rFonts w:ascii="Arial" w:hAnsi="Arial" w:cs="Arial"/>
          <w:lang w:val="x-none"/>
        </w:rPr>
        <w:br/>
      </w:r>
      <w:r w:rsidRPr="00166B2C">
        <w:rPr>
          <w:rFonts w:ascii="Arial" w:hAnsi="Arial" w:cs="Arial"/>
          <w:lang w:val="x-none"/>
        </w:rPr>
        <w:t xml:space="preserve">a nedodělků. </w:t>
      </w:r>
    </w:p>
    <w:p w14:paraId="1B6A0AFD" w14:textId="471B435F" w:rsidR="00507E47" w:rsidRPr="0080539D" w:rsidRDefault="00507E47" w:rsidP="00507E47">
      <w:pPr>
        <w:pStyle w:val="Odstavecseseznamem"/>
        <w:numPr>
          <w:ilvl w:val="0"/>
          <w:numId w:val="31"/>
        </w:numPr>
        <w:jc w:val="both"/>
        <w:rPr>
          <w:rFonts w:ascii="Arial" w:hAnsi="Arial" w:cs="Arial"/>
          <w:lang w:val="x-none"/>
        </w:rPr>
      </w:pPr>
      <w:bookmarkStart w:id="36"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xml:space="preserve">, je povinen zaplatit objednateli smluvní pokutu ve výši </w:t>
      </w:r>
      <w:r w:rsidR="007B5006">
        <w:rPr>
          <w:rFonts w:ascii="Arial" w:hAnsi="Arial" w:cs="Arial"/>
        </w:rPr>
        <w:t xml:space="preserve">0,05 % </w:t>
      </w:r>
      <w:r w:rsidRPr="00D9780F">
        <w:rPr>
          <w:rFonts w:ascii="Arial" w:hAnsi="Arial" w:cs="Arial"/>
          <w:lang w:val="x-none"/>
        </w:rPr>
        <w:t xml:space="preserve">z celkové ceny díla bez DPH, za každou </w:t>
      </w:r>
      <w:r w:rsidRPr="00D9780F">
        <w:rPr>
          <w:rFonts w:ascii="Arial" w:hAnsi="Arial" w:cs="Arial"/>
        </w:rPr>
        <w:t>uplatněnou</w:t>
      </w:r>
      <w:r w:rsidRPr="00D9780F">
        <w:rPr>
          <w:rFonts w:ascii="Arial" w:hAnsi="Arial" w:cs="Arial"/>
          <w:lang w:val="x-none"/>
        </w:rPr>
        <w:t xml:space="preserve"> vadu.</w:t>
      </w:r>
    </w:p>
    <w:bookmarkEnd w:id="36"/>
    <w:p w14:paraId="0BCF0328" w14:textId="4E344980" w:rsidR="00502776" w:rsidRPr="00D9780F" w:rsidRDefault="00502776" w:rsidP="00075143">
      <w:pPr>
        <w:pStyle w:val="Odstavecseseznamem"/>
        <w:jc w:val="both"/>
        <w:rPr>
          <w:rFonts w:ascii="Arial" w:hAnsi="Arial" w:cs="Arial"/>
          <w:lang w:val="x-none"/>
        </w:rPr>
      </w:pPr>
    </w:p>
    <w:p w14:paraId="0EADE748"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lastRenderedPageBreak/>
        <w:t>Za porušení povinnosti mlčenlivosti dle této smlouvy je zhotovitel povinen zaplatit objednateli smluvní pokutu ve výši 100.000,- Kč, a to za každý jednotlivý případ porušení povinnosti.</w:t>
      </w:r>
    </w:p>
    <w:p w14:paraId="3387528F" w14:textId="2D0B1B29"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0A3CA6A7"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 je povinen uhradit objednateli smluvní pokutu ve výši </w:t>
      </w:r>
      <w:r w:rsidR="007B5006">
        <w:rPr>
          <w:rFonts w:ascii="Arial" w:hAnsi="Arial" w:cs="Arial"/>
        </w:rPr>
        <w:t xml:space="preserve">30 000 </w:t>
      </w:r>
      <w:r w:rsidR="00850B09" w:rsidRPr="000B5292">
        <w:rPr>
          <w:rFonts w:ascii="Arial" w:hAnsi="Arial" w:cs="Arial"/>
        </w:rPr>
        <w:t>Kč</w:t>
      </w:r>
      <w:r w:rsidR="00850B09" w:rsidRPr="00075143">
        <w:rPr>
          <w:rFonts w:ascii="Arial" w:hAnsi="Arial" w:cs="Arial"/>
          <w:i/>
          <w:iCs/>
        </w:rPr>
        <w:t xml:space="preserve"> </w:t>
      </w:r>
      <w:r w:rsidRPr="00DC79AC">
        <w:rPr>
          <w:rFonts w:ascii="Arial" w:hAnsi="Arial" w:cs="Arial"/>
        </w:rPr>
        <w:t xml:space="preserve">  za každé jednotlivé porušení povinností.</w:t>
      </w:r>
    </w:p>
    <w:p w14:paraId="35E7E2F8" w14:textId="54132A79"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11, je povinen uhradit objednateli smluvní pokutu ve výši </w:t>
      </w:r>
      <w:r w:rsidR="000B5292">
        <w:rPr>
          <w:rFonts w:ascii="Arial" w:hAnsi="Arial" w:cs="Arial"/>
        </w:rPr>
        <w:t>400</w:t>
      </w:r>
      <w:r w:rsidR="00A97A6F">
        <w:rPr>
          <w:rFonts w:ascii="Arial" w:hAnsi="Arial" w:cs="Arial"/>
        </w:rPr>
        <w:t xml:space="preserve"> </w:t>
      </w:r>
      <w:r w:rsidR="000B5292">
        <w:rPr>
          <w:rFonts w:ascii="Arial" w:hAnsi="Arial" w:cs="Arial"/>
        </w:rPr>
        <w:t>000</w:t>
      </w:r>
      <w:r w:rsidR="007B5006">
        <w:rPr>
          <w:rFonts w:ascii="Arial" w:hAnsi="Arial" w:cs="Arial"/>
        </w:rPr>
        <w:t xml:space="preserve"> </w:t>
      </w:r>
      <w:r w:rsidR="00F37572" w:rsidRPr="00DC79AC">
        <w:rPr>
          <w:rFonts w:ascii="Arial" w:hAnsi="Arial" w:cs="Arial"/>
        </w:rPr>
        <w:t>Kč</w:t>
      </w:r>
      <w:r w:rsidR="00130165">
        <w:rPr>
          <w:rFonts w:ascii="Arial" w:hAnsi="Arial" w:cs="Arial"/>
        </w:rPr>
        <w:t>.</w:t>
      </w:r>
    </w:p>
    <w:p w14:paraId="1BFB0450" w14:textId="5B706403"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7B5006">
        <w:rPr>
          <w:rFonts w:ascii="Arial" w:hAnsi="Arial" w:cs="Arial"/>
        </w:rPr>
        <w:t xml:space="preserve">500 000 </w:t>
      </w:r>
      <w:r w:rsidR="00F37572" w:rsidRPr="00DC79AC">
        <w:rPr>
          <w:rFonts w:ascii="Arial" w:hAnsi="Arial" w:cs="Arial"/>
        </w:rPr>
        <w:t>Kč</w:t>
      </w:r>
      <w:r w:rsidRPr="00DC79AC">
        <w:rPr>
          <w:rFonts w:ascii="Arial" w:hAnsi="Arial" w:cs="Arial"/>
        </w:rPr>
        <w:t xml:space="preserve"> za každé jednotlivé porušení povinností.</w:t>
      </w:r>
    </w:p>
    <w:p w14:paraId="07E12EBB" w14:textId="6FDEDBDC"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2, je povinen uhradit objednateli smluvní pokutu ve výši </w:t>
      </w:r>
      <w:r w:rsidR="007B5006">
        <w:rPr>
          <w:rFonts w:ascii="Arial" w:hAnsi="Arial" w:cs="Arial"/>
        </w:rPr>
        <w:t xml:space="preserve">100 000 </w:t>
      </w:r>
      <w:r w:rsidR="007B5006" w:rsidRPr="00DC79AC">
        <w:rPr>
          <w:rFonts w:ascii="Arial" w:hAnsi="Arial" w:cs="Arial"/>
        </w:rPr>
        <w:t>Kč</w:t>
      </w:r>
      <w:r w:rsidRPr="00DC79AC">
        <w:rPr>
          <w:rFonts w:ascii="Arial" w:hAnsi="Arial" w:cs="Arial"/>
        </w:rPr>
        <w:t xml:space="preserve"> za každé jednotlivé porušení povinností.</w:t>
      </w:r>
    </w:p>
    <w:p w14:paraId="47F2605B" w14:textId="2969F0E4"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7B5006">
        <w:rPr>
          <w:rFonts w:ascii="Arial" w:hAnsi="Arial" w:cs="Arial"/>
        </w:rPr>
        <w:t xml:space="preserve">500 000 </w:t>
      </w:r>
      <w:r w:rsidR="007B5006" w:rsidRPr="00DC79AC">
        <w:rPr>
          <w:rFonts w:ascii="Arial" w:hAnsi="Arial" w:cs="Arial"/>
        </w:rPr>
        <w:t>Kč</w:t>
      </w:r>
      <w:r w:rsidRPr="00DC79AC">
        <w:rPr>
          <w:rFonts w:ascii="Arial" w:hAnsi="Arial" w:cs="Arial"/>
        </w:rPr>
        <w:t xml:space="preserve"> za každé jednotlivé porušení povinností.</w:t>
      </w:r>
    </w:p>
    <w:p w14:paraId="1EBAE170" w14:textId="7DBDC7EF"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7B5006">
        <w:rPr>
          <w:rFonts w:ascii="Arial" w:hAnsi="Arial" w:cs="Arial"/>
        </w:rPr>
        <w:t xml:space="preserve">500 000 </w:t>
      </w:r>
      <w:r w:rsidR="00F37572" w:rsidRPr="00DC79AC">
        <w:rPr>
          <w:rFonts w:ascii="Arial" w:hAnsi="Arial" w:cs="Arial"/>
        </w:rPr>
        <w:t>Kč</w:t>
      </w:r>
      <w:r w:rsidRPr="00DC79AC">
        <w:rPr>
          <w:rFonts w:ascii="Arial" w:hAnsi="Arial" w:cs="Arial"/>
        </w:rPr>
        <w:t xml:space="preserve"> za každé jednotlivé porušení povinnosti.</w:t>
      </w:r>
      <w:bookmarkStart w:id="37" w:name="_Hlk71730184"/>
      <w:r w:rsidR="00A512CB">
        <w:rPr>
          <w:rFonts w:ascii="Arial" w:hAnsi="Arial" w:cs="Arial"/>
        </w:rPr>
        <w:t xml:space="preserve"> </w:t>
      </w:r>
      <w:r w:rsidR="000B5292" w:rsidRPr="00243A4C">
        <w:rPr>
          <w:rFonts w:ascii="Arial" w:hAnsi="Arial" w:cs="Arial"/>
        </w:rPr>
        <w:t xml:space="preserve">Pokud zhotovitel nevyzve objednatele ke kontrole a prověření prací dle čl. VII, odst.21, je povinen uhradit objednateli smluvní pokutu ve výši </w:t>
      </w:r>
      <w:r w:rsidR="007B5006">
        <w:rPr>
          <w:rFonts w:ascii="Arial" w:hAnsi="Arial" w:cs="Arial"/>
        </w:rPr>
        <w:t xml:space="preserve">100 000 </w:t>
      </w:r>
      <w:r w:rsidR="000B5292" w:rsidRPr="00243A4C">
        <w:rPr>
          <w:rFonts w:ascii="Arial" w:hAnsi="Arial" w:cs="Arial"/>
        </w:rPr>
        <w:t xml:space="preserve">Kč, a to za </w:t>
      </w:r>
      <w:r w:rsidR="000B5292" w:rsidRPr="00B153FD">
        <w:rPr>
          <w:rFonts w:ascii="Arial" w:hAnsi="Arial" w:cs="Arial"/>
        </w:rPr>
        <w:t>každé jednotlivé porušení povinností.</w:t>
      </w:r>
      <w:bookmarkEnd w:id="37"/>
      <w:r w:rsidR="00374655" w:rsidRPr="00374655">
        <w:rPr>
          <w:rFonts w:ascii="Arial" w:hAnsi="Arial" w:cs="Arial"/>
        </w:rPr>
        <w:t xml:space="preserve"> </w:t>
      </w:r>
    </w:p>
    <w:p w14:paraId="77785EF4" w14:textId="20D637D7" w:rsidR="00374655" w:rsidRPr="00747335" w:rsidRDefault="00374655" w:rsidP="00374655">
      <w:pPr>
        <w:pStyle w:val="Odstavecseseznamem"/>
        <w:numPr>
          <w:ilvl w:val="0"/>
          <w:numId w:val="31"/>
        </w:numPr>
        <w:jc w:val="both"/>
        <w:rPr>
          <w:rFonts w:ascii="Arial" w:hAnsi="Arial" w:cs="Arial"/>
        </w:rPr>
      </w:pPr>
      <w:bookmarkStart w:id="38"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 </w:t>
      </w:r>
    </w:p>
    <w:p w14:paraId="57EC6B80" w14:textId="2E75E232" w:rsidR="003027EE" w:rsidRDefault="008A3B28" w:rsidP="003027EE">
      <w:pPr>
        <w:pStyle w:val="Odstavecseseznamem"/>
        <w:numPr>
          <w:ilvl w:val="0"/>
          <w:numId w:val="31"/>
        </w:numPr>
        <w:jc w:val="both"/>
        <w:rPr>
          <w:rFonts w:ascii="Arial" w:hAnsi="Arial" w:cs="Arial"/>
        </w:rPr>
      </w:pPr>
      <w:bookmarkStart w:id="39" w:name="_Hlk72326782"/>
      <w:bookmarkEnd w:id="38"/>
      <w:r w:rsidRPr="00DC79AC">
        <w:rPr>
          <w:rFonts w:ascii="Arial" w:hAnsi="Arial" w:cs="Arial"/>
        </w:rPr>
        <w:t xml:space="preserve">Pokud zhotovitel nevyzve objednatele ke kontrole a prověření prací dle </w:t>
      </w:r>
      <w:proofErr w:type="spellStart"/>
      <w:r w:rsidRPr="00DC79AC">
        <w:rPr>
          <w:rFonts w:ascii="Arial" w:hAnsi="Arial" w:cs="Arial"/>
        </w:rPr>
        <w:t>čl.X</w:t>
      </w:r>
      <w:proofErr w:type="spellEnd"/>
      <w:r w:rsidRPr="00DC79AC">
        <w:rPr>
          <w:rFonts w:ascii="Arial" w:hAnsi="Arial" w:cs="Arial"/>
        </w:rPr>
        <w:t xml:space="preserve">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7B5006">
        <w:rPr>
          <w:rFonts w:ascii="Arial" w:hAnsi="Arial" w:cs="Arial"/>
        </w:rPr>
        <w:t xml:space="preserve">500 000 </w:t>
      </w:r>
      <w:r w:rsidR="00F37572" w:rsidRPr="00DC79AC">
        <w:rPr>
          <w:rFonts w:ascii="Arial" w:hAnsi="Arial" w:cs="Arial"/>
        </w:rPr>
        <w:t>Kč</w:t>
      </w:r>
      <w:r w:rsidRPr="00DC79AC">
        <w:rPr>
          <w:rFonts w:ascii="Arial" w:hAnsi="Arial" w:cs="Arial"/>
        </w:rPr>
        <w:t>, a to za každé jednotlivé porušení povinností.</w:t>
      </w:r>
    </w:p>
    <w:p w14:paraId="5798A1DC" w14:textId="3EF20513" w:rsidR="00FD5BEB" w:rsidRPr="00075143" w:rsidRDefault="00FD5BEB" w:rsidP="00FD5BEB">
      <w:pPr>
        <w:pStyle w:val="Odstavecseseznamem"/>
        <w:numPr>
          <w:ilvl w:val="0"/>
          <w:numId w:val="31"/>
        </w:numPr>
        <w:jc w:val="both"/>
        <w:rPr>
          <w:rFonts w:ascii="Arial" w:hAnsi="Arial" w:cs="Arial"/>
        </w:rPr>
      </w:pPr>
      <w:bookmarkStart w:id="40" w:name="_Hlk72312742"/>
      <w:r w:rsidRPr="00075143">
        <w:rPr>
          <w:rFonts w:ascii="Arial" w:hAnsi="Arial" w:cs="Arial"/>
        </w:rPr>
        <w:t xml:space="preserve">Pokud zhotovitel </w:t>
      </w:r>
      <w:proofErr w:type="gramStart"/>
      <w:r w:rsidRPr="00075143">
        <w:rPr>
          <w:rFonts w:ascii="Arial" w:hAnsi="Arial" w:cs="Arial"/>
        </w:rPr>
        <w:t>poruší</w:t>
      </w:r>
      <w:proofErr w:type="gramEnd"/>
      <w:r w:rsidRPr="00075143">
        <w:rPr>
          <w:rFonts w:ascii="Arial" w:hAnsi="Arial" w:cs="Arial"/>
        </w:rPr>
        <w:t xml:space="preserve"> povinnost vyplývající z ustanovení čl. XVII bod 1</w:t>
      </w:r>
      <w:r w:rsidR="00421DE5">
        <w:rPr>
          <w:rFonts w:ascii="Arial" w:hAnsi="Arial" w:cs="Arial"/>
        </w:rPr>
        <w:t>1</w:t>
      </w:r>
      <w:r w:rsidRPr="00075143">
        <w:rPr>
          <w:rFonts w:ascii="Arial" w:hAnsi="Arial" w:cs="Arial"/>
        </w:rPr>
        <w:t>, je povinen uhradit objednateli smluvní pokutu ve výši 40.000 Kč.</w:t>
      </w:r>
      <w:bookmarkEnd w:id="40"/>
    </w:p>
    <w:bookmarkEnd w:id="39"/>
    <w:p w14:paraId="0F5E2E47" w14:textId="1D087FAD"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w:t>
      </w:r>
      <w:proofErr w:type="spellStart"/>
      <w:r w:rsidRPr="00374655">
        <w:rPr>
          <w:rFonts w:ascii="Arial" w:hAnsi="Arial" w:cs="Arial"/>
        </w:rPr>
        <w:t>čl.IV</w:t>
      </w:r>
      <w:proofErr w:type="spellEnd"/>
      <w:r w:rsidRPr="00374655">
        <w:rPr>
          <w:rFonts w:ascii="Arial" w:hAnsi="Arial" w:cs="Arial"/>
        </w:rPr>
        <w:t>, odst.5</w:t>
      </w:r>
      <w:proofErr w:type="gramStart"/>
      <w:r w:rsidRPr="00374655">
        <w:rPr>
          <w:rFonts w:ascii="Arial" w:hAnsi="Arial" w:cs="Arial"/>
        </w:rPr>
        <w:t>, ,</w:t>
      </w:r>
      <w:proofErr w:type="gramEnd"/>
      <w:r w:rsidRPr="00374655">
        <w:rPr>
          <w:rFonts w:ascii="Arial" w:hAnsi="Arial" w:cs="Arial"/>
        </w:rPr>
        <w:t xml:space="preserve"> </w:t>
      </w:r>
      <w:proofErr w:type="spellStart"/>
      <w:r w:rsidRPr="00374655">
        <w:rPr>
          <w:rFonts w:ascii="Arial" w:hAnsi="Arial" w:cs="Arial"/>
        </w:rPr>
        <w:t>čl.VIII</w:t>
      </w:r>
      <w:proofErr w:type="spellEnd"/>
      <w:r w:rsidRPr="00374655">
        <w:rPr>
          <w:rFonts w:ascii="Arial" w:hAnsi="Arial" w:cs="Arial"/>
        </w:rPr>
        <w:t>, odst.</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xml:space="preserve">, </w:t>
      </w:r>
      <w:proofErr w:type="spellStart"/>
      <w:r w:rsidRPr="00374655">
        <w:rPr>
          <w:rFonts w:ascii="Arial" w:hAnsi="Arial" w:cs="Arial"/>
        </w:rPr>
        <w:t>čl.X</w:t>
      </w:r>
      <w:proofErr w:type="spellEnd"/>
      <w:r w:rsidRPr="00374655">
        <w:rPr>
          <w:rFonts w:ascii="Arial" w:hAnsi="Arial" w:cs="Arial"/>
        </w:rPr>
        <w:t>, odst.</w:t>
      </w:r>
      <w:r w:rsidR="00FD5BEB" w:rsidRPr="00374655">
        <w:rPr>
          <w:rFonts w:ascii="Arial" w:hAnsi="Arial" w:cs="Arial"/>
        </w:rPr>
        <w:t>14</w:t>
      </w:r>
      <w:r w:rsidRPr="00374655">
        <w:rPr>
          <w:rFonts w:ascii="Arial" w:hAnsi="Arial" w:cs="Arial"/>
        </w:rPr>
        <w:t xml:space="preserve"> a 20, </w:t>
      </w:r>
      <w:proofErr w:type="spellStart"/>
      <w:r w:rsidRPr="00374655">
        <w:rPr>
          <w:rFonts w:ascii="Arial" w:hAnsi="Arial" w:cs="Arial"/>
        </w:rPr>
        <w:t>čl.XIII</w:t>
      </w:r>
      <w:proofErr w:type="spellEnd"/>
      <w:r w:rsidRPr="00374655">
        <w:rPr>
          <w:rFonts w:ascii="Arial" w:hAnsi="Arial" w:cs="Arial"/>
        </w:rPr>
        <w:t xml:space="preserve">, odst.5 této smlouvy, se sjednává smluvní pokuta ve výši </w:t>
      </w:r>
      <w:r w:rsidR="00442B3D" w:rsidRPr="00075143">
        <w:rPr>
          <w:rFonts w:ascii="Arial" w:hAnsi="Arial" w:cs="Arial"/>
        </w:rPr>
        <w:t>10.000Kč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w:t>
      </w:r>
      <w:proofErr w:type="gramStart"/>
      <w:r w:rsidRPr="0063544D">
        <w:rPr>
          <w:rFonts w:ascii="Arial" w:hAnsi="Arial" w:cs="Arial"/>
        </w:rPr>
        <w:t>neruší</w:t>
      </w:r>
      <w:proofErr w:type="gramEnd"/>
      <w:r w:rsidRPr="0063544D">
        <w:rPr>
          <w:rFonts w:ascii="Arial" w:hAnsi="Arial" w:cs="Arial"/>
        </w:rPr>
        <w:t xml:space="preserve"> právo objednatele na náhradu škody v plném rozsahu, které mu vznikne porušením povinností zhotovitele.</w:t>
      </w:r>
    </w:p>
    <w:p w14:paraId="146BACAA" w14:textId="6DFBEAE1"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1" w:name="_Hlk72416148"/>
      <w:r w:rsidR="00640F2D">
        <w:rPr>
          <w:rFonts w:ascii="Arial" w:hAnsi="Arial" w:cs="Arial"/>
        </w:rPr>
        <w:t>bez ohledu na výši stanovené pokuty.</w:t>
      </w:r>
      <w:bookmarkEnd w:id="41"/>
      <w:r w:rsidRPr="00D9780F">
        <w:rPr>
          <w:rFonts w:ascii="Arial" w:hAnsi="Arial" w:cs="Arial"/>
          <w:lang w:val="x-none"/>
        </w:rPr>
        <w:t>.</w:t>
      </w:r>
    </w:p>
    <w:p w14:paraId="0531BE32" w14:textId="77777777"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86088C" w:rsidRPr="00D9780F">
        <w:rPr>
          <w:rFonts w:ascii="Arial" w:hAnsi="Arial" w:cs="Arial"/>
        </w:rPr>
        <w:t>s</w:t>
      </w:r>
      <w:proofErr w:type="spellStart"/>
      <w:r w:rsidRPr="00D9780F">
        <w:rPr>
          <w:rFonts w:ascii="Arial" w:hAnsi="Arial" w:cs="Arial"/>
          <w:lang w:val="x-none"/>
        </w:rPr>
        <w:t>mlouvy</w:t>
      </w:r>
      <w:proofErr w:type="spellEnd"/>
      <w:r w:rsidRPr="00D9780F">
        <w:rPr>
          <w:rFonts w:ascii="Arial" w:hAnsi="Arial" w:cs="Arial"/>
          <w:lang w:val="x-none"/>
        </w:rPr>
        <w:t xml:space="preserve"> 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24A50DC8" w:rsidR="00A512CB" w:rsidRPr="00871163" w:rsidRDefault="00A512CB" w:rsidP="00A512CB">
      <w:pPr>
        <w:pStyle w:val="Odstavecseseznamem"/>
        <w:numPr>
          <w:ilvl w:val="0"/>
          <w:numId w:val="31"/>
        </w:numPr>
        <w:jc w:val="both"/>
        <w:rPr>
          <w:rFonts w:ascii="Arial" w:hAnsi="Arial" w:cs="Arial"/>
        </w:rPr>
      </w:pPr>
      <w:r w:rsidRPr="00871163">
        <w:rPr>
          <w:rFonts w:ascii="Arial" w:hAnsi="Arial" w:cs="Arial"/>
        </w:rPr>
        <w:lastRenderedPageBreak/>
        <w:t>Pokud zhotovitel využije k plnění předmětu této smlouvy pod</w:t>
      </w:r>
      <w:r>
        <w:rPr>
          <w:rFonts w:ascii="Arial" w:hAnsi="Arial" w:cs="Arial"/>
        </w:rPr>
        <w:t>dodavatele</w:t>
      </w:r>
      <w:r w:rsidRPr="00871163">
        <w:rPr>
          <w:rFonts w:ascii="Arial" w:hAnsi="Arial" w:cs="Arial"/>
        </w:rPr>
        <w:t xml:space="preserve"> v rozporu s </w:t>
      </w:r>
      <w:r w:rsidRPr="009330EB">
        <w:rPr>
          <w:rFonts w:ascii="Arial" w:hAnsi="Arial" w:cs="Arial"/>
        </w:rPr>
        <w:t xml:space="preserve">nabídkou zhotovitele v rámci </w:t>
      </w:r>
      <w:r w:rsidRPr="009B54BE">
        <w:rPr>
          <w:rFonts w:ascii="Arial" w:hAnsi="Arial" w:cs="Arial"/>
        </w:rPr>
        <w:t>zadávacího</w:t>
      </w:r>
      <w:r w:rsidR="00B30AE2" w:rsidRPr="009B54BE">
        <w:rPr>
          <w:rFonts w:ascii="Arial" w:hAnsi="Arial" w:cs="Arial"/>
        </w:rPr>
        <w:t>/</w:t>
      </w:r>
      <w:r w:rsidRPr="009330EB">
        <w:rPr>
          <w:rFonts w:ascii="Arial" w:hAnsi="Arial" w:cs="Arial"/>
        </w:rPr>
        <w:t xml:space="preserve"> řízení na veřejnou zakázku nebo bez předchozího souhlasu objednatele, kdy vyjde najevo, že zhotovitel uvedl v rámci </w:t>
      </w:r>
      <w:r w:rsidRPr="009B54BE">
        <w:rPr>
          <w:rFonts w:ascii="Arial" w:hAnsi="Arial" w:cs="Arial"/>
        </w:rPr>
        <w:t>zadávacího</w:t>
      </w:r>
      <w:r w:rsidR="00B30AE2" w:rsidRPr="009B54BE">
        <w:rPr>
          <w:rFonts w:ascii="Arial" w:hAnsi="Arial" w:cs="Arial"/>
        </w:rPr>
        <w:t>/</w:t>
      </w:r>
      <w:r w:rsidRPr="009330EB">
        <w:rPr>
          <w:rFonts w:ascii="Arial" w:hAnsi="Arial" w:cs="Arial"/>
        </w:rPr>
        <w:t xml:space="preserve"> řízení nepravdivé či zkreslené informace, které by měly zřejmý vliv na výběr zhotovitele pro uzavření této smlouvy je objednatel oprávněn po zhotoviteli</w:t>
      </w:r>
      <w:r w:rsidRPr="00871163">
        <w:rPr>
          <w:rFonts w:ascii="Arial" w:hAnsi="Arial" w:cs="Arial"/>
        </w:rPr>
        <w:t xml:space="preserve"> požadovat smluvní pokutu ve výši 100.000 Kč za každý jednotlivý případ porušení povinnosti.</w:t>
      </w:r>
    </w:p>
    <w:p w14:paraId="45B2129E" w14:textId="77777777" w:rsidR="00A512CB" w:rsidRPr="00954B27" w:rsidRDefault="00A512CB" w:rsidP="00544855">
      <w:pPr>
        <w:pStyle w:val="Odstavecseseznamem"/>
        <w:jc w:val="both"/>
        <w:rPr>
          <w:rFonts w:ascii="Arial" w:hAnsi="Arial" w:cs="Arial"/>
          <w:highlight w:val="yellow"/>
        </w:rPr>
      </w:pPr>
    </w:p>
    <w:p w14:paraId="0FA9F0C1" w14:textId="77777777"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4431D2DA" w:rsidR="00442B3D" w:rsidRPr="009330EB"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předmětu této smlouvy pod</w:t>
      </w:r>
      <w:r w:rsidR="00E25F03">
        <w:rPr>
          <w:rFonts w:ascii="Arial" w:hAnsi="Arial" w:cs="Arial"/>
        </w:rPr>
        <w:t>dodavatele</w:t>
      </w:r>
      <w:r w:rsidRPr="0054723C">
        <w:rPr>
          <w:rFonts w:ascii="Arial" w:hAnsi="Arial" w:cs="Arial"/>
        </w:rPr>
        <w:t xml:space="preserve"> v rozporu s nabídkou zhotovitele v rámci </w:t>
      </w:r>
      <w:r w:rsidRPr="009B54BE">
        <w:rPr>
          <w:rFonts w:ascii="Arial" w:hAnsi="Arial" w:cs="Arial"/>
        </w:rPr>
        <w:t>zadávacího</w:t>
      </w:r>
      <w:r w:rsidR="00B30AE2" w:rsidRPr="009B54BE">
        <w:rPr>
          <w:rFonts w:ascii="Arial" w:hAnsi="Arial" w:cs="Arial"/>
        </w:rPr>
        <w:t>/</w:t>
      </w:r>
      <w:r w:rsidRPr="009330EB">
        <w:rPr>
          <w:rFonts w:ascii="Arial" w:hAnsi="Arial" w:cs="Arial"/>
        </w:rPr>
        <w:t xml:space="preserve"> řízení na </w:t>
      </w:r>
      <w:r w:rsidR="00E25F03" w:rsidRPr="009330EB">
        <w:rPr>
          <w:rFonts w:ascii="Arial" w:hAnsi="Arial" w:cs="Arial"/>
        </w:rPr>
        <w:t>v</w:t>
      </w:r>
      <w:r w:rsidRPr="009330EB">
        <w:rPr>
          <w:rFonts w:ascii="Arial" w:hAnsi="Arial" w:cs="Arial"/>
        </w:rPr>
        <w:t xml:space="preserve">eřejnou zakázku nebo bez předchozího souhlasu objednatele, </w:t>
      </w:r>
    </w:p>
    <w:p w14:paraId="11116961" w14:textId="4F66FE60" w:rsidR="00442B3D" w:rsidRPr="0054723C" w:rsidRDefault="00442B3D" w:rsidP="00442B3D">
      <w:pPr>
        <w:pStyle w:val="Odstavecseseznamem"/>
        <w:numPr>
          <w:ilvl w:val="2"/>
          <w:numId w:val="22"/>
        </w:numPr>
        <w:ind w:left="1701" w:hanging="141"/>
        <w:jc w:val="both"/>
        <w:rPr>
          <w:rFonts w:ascii="Arial" w:hAnsi="Arial" w:cs="Arial"/>
        </w:rPr>
      </w:pPr>
      <w:r w:rsidRPr="009330EB">
        <w:rPr>
          <w:rFonts w:ascii="Arial" w:hAnsi="Arial" w:cs="Arial"/>
        </w:rPr>
        <w:t xml:space="preserve">kdy vyjde najevo, že zhotovitel uvedl v rámci </w:t>
      </w:r>
      <w:r w:rsidRPr="009B54BE">
        <w:rPr>
          <w:rFonts w:ascii="Arial" w:hAnsi="Arial" w:cs="Arial"/>
        </w:rPr>
        <w:t>zadávacího</w:t>
      </w:r>
      <w:r w:rsidRPr="009330EB">
        <w:rPr>
          <w:rFonts w:ascii="Arial" w:hAnsi="Arial" w:cs="Arial"/>
        </w:rPr>
        <w:t xml:space="preserve"> řízení nepravdivé či zkreslené informace, které by měly zřejmý vliv na výběr</w:t>
      </w:r>
      <w:r w:rsidRPr="0054723C">
        <w:rPr>
          <w:rFonts w:ascii="Arial" w:hAnsi="Arial" w:cs="Arial"/>
        </w:rPr>
        <w:t xml:space="preserve"> zhotovitele pro uzavření této smlouvy</w:t>
      </w:r>
      <w:r w:rsidR="00A512CB">
        <w:rPr>
          <w:rFonts w:ascii="Arial" w:hAnsi="Arial" w:cs="Arial"/>
        </w:rPr>
        <w:t xml:space="preserve"> a nebude-li sjednána náprava,</w:t>
      </w:r>
    </w:p>
    <w:p w14:paraId="64047B7D" w14:textId="77777777"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238B279E"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2" w:name="_Hlk72416599"/>
      <w:r w:rsidR="00442B3D">
        <w:rPr>
          <w:rFonts w:ascii="Arial" w:hAnsi="Arial" w:cs="Arial"/>
        </w:rPr>
        <w:t>ukončit stavební činnost</w:t>
      </w:r>
      <w:r w:rsidRPr="00D9780F">
        <w:rPr>
          <w:rFonts w:ascii="Arial" w:hAnsi="Arial" w:cs="Arial"/>
          <w:lang w:val="x-none"/>
        </w:rPr>
        <w:t xml:space="preserve"> </w:t>
      </w:r>
      <w:bookmarkEnd w:id="42"/>
      <w:r w:rsidRPr="00D9780F">
        <w:rPr>
          <w:rFonts w:ascii="Arial" w:hAnsi="Arial" w:cs="Arial"/>
          <w:lang w:val="x-none"/>
        </w:rPr>
        <w:t xml:space="preserve">a vyklidit zařízení staveniště </w:t>
      </w:r>
      <w:bookmarkStart w:id="43" w:name="_Hlk72416616"/>
      <w:r w:rsidR="00442B3D">
        <w:rPr>
          <w:rFonts w:ascii="Arial" w:hAnsi="Arial" w:cs="Arial"/>
        </w:rPr>
        <w:t xml:space="preserve">společně s opuštěním staveniště </w:t>
      </w:r>
      <w:bookmarkEnd w:id="43"/>
      <w:r w:rsidRPr="00D9780F">
        <w:rPr>
          <w:rFonts w:ascii="Arial" w:hAnsi="Arial" w:cs="Arial"/>
          <w:lang w:val="x-none"/>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w:t>
      </w:r>
      <w:r w:rsidRPr="00D9780F">
        <w:rPr>
          <w:rFonts w:ascii="Arial" w:hAnsi="Arial" w:cs="Arial"/>
          <w:lang w:val="x-none"/>
        </w:rPr>
        <w:lastRenderedPageBreak/>
        <w:t xml:space="preserve">zavazuje převzít </w:t>
      </w:r>
      <w:r w:rsidR="00D30D6D">
        <w:rPr>
          <w:rFonts w:ascii="Arial" w:hAnsi="Arial" w:cs="Arial"/>
          <w:lang w:val="x-none"/>
        </w:rPr>
        <w:br/>
      </w:r>
      <w:r w:rsidRPr="00D9780F">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30D6D">
        <w:rPr>
          <w:rFonts w:ascii="Arial" w:hAnsi="Arial" w:cs="Arial"/>
          <w:lang w:val="x-none"/>
        </w:rPr>
        <w:br/>
      </w:r>
      <w:r w:rsidRPr="00D9780F">
        <w:rPr>
          <w:rFonts w:ascii="Arial" w:hAnsi="Arial" w:cs="Arial"/>
          <w:lang w:val="x-none"/>
        </w:rPr>
        <w:t xml:space="preserve">a převzetí bude pořízen oběma stranami zápis s náležitostmi protokolu o předání </w:t>
      </w:r>
      <w:r w:rsidR="00D30D6D">
        <w:rPr>
          <w:rFonts w:ascii="Arial" w:hAnsi="Arial" w:cs="Arial"/>
          <w:lang w:val="x-none"/>
        </w:rPr>
        <w:br/>
      </w:r>
      <w:r w:rsidRPr="00D9780F">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A10026"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0C220E1A" w14:textId="3B39F12F" w:rsidR="00943F4A" w:rsidRPr="00D9780F" w:rsidRDefault="00EF6D19" w:rsidP="00EF6D19">
      <w:pPr>
        <w:spacing w:line="240" w:lineRule="auto"/>
        <w:jc w:val="center"/>
        <w:rPr>
          <w:rFonts w:ascii="Arial" w:hAnsi="Arial" w:cs="Arial"/>
          <w:b/>
          <w:u w:val="single"/>
        </w:rPr>
      </w:pPr>
      <w:r w:rsidRPr="00D9780F">
        <w:rPr>
          <w:rFonts w:ascii="Arial" w:hAnsi="Arial" w:cs="Arial"/>
          <w:b/>
          <w:u w:val="single"/>
        </w:rPr>
        <w:t>Čl.</w:t>
      </w:r>
      <w:r w:rsidR="00AD2C89">
        <w:rPr>
          <w:rFonts w:ascii="Arial" w:hAnsi="Arial" w:cs="Arial"/>
          <w:b/>
          <w:u w:val="single"/>
        </w:rPr>
        <w:t xml:space="preserve"> </w:t>
      </w:r>
      <w:r w:rsidRPr="00D9780F">
        <w:rPr>
          <w:rFonts w:ascii="Arial" w:hAnsi="Arial" w:cs="Arial"/>
          <w:b/>
          <w:u w:val="single"/>
        </w:rPr>
        <w:t>X</w:t>
      </w:r>
      <w:r w:rsidR="0086088C" w:rsidRPr="00D9780F">
        <w:rPr>
          <w:rFonts w:ascii="Arial" w:hAnsi="Arial" w:cs="Arial"/>
          <w:b/>
          <w:u w:val="single"/>
        </w:rPr>
        <w:t>I</w:t>
      </w:r>
      <w:r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26B2A2F2" w:rsidR="00943F4A" w:rsidRPr="009330EB"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w:t>
      </w:r>
      <w:r w:rsidRPr="009330EB">
        <w:rPr>
          <w:rFonts w:ascii="Arial" w:hAnsi="Arial" w:cs="Arial"/>
          <w:lang w:val="x-none"/>
        </w:rPr>
        <w:t xml:space="preserve">konkrétního </w:t>
      </w:r>
      <w:r w:rsidRPr="009B54BE">
        <w:rPr>
          <w:rFonts w:ascii="Arial" w:hAnsi="Arial" w:cs="Arial"/>
          <w:lang w:val="x-none"/>
        </w:rPr>
        <w:t>zadávacího</w:t>
      </w:r>
      <w:r w:rsidRPr="009330EB">
        <w:rPr>
          <w:rFonts w:ascii="Arial" w:hAnsi="Arial" w:cs="Arial"/>
          <w:lang w:val="x-none"/>
        </w:rPr>
        <w:t xml:space="preserve"> 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9330EB">
        <w:rPr>
          <w:rFonts w:ascii="Arial" w:hAnsi="Arial" w:cs="Arial"/>
          <w:lang w:val="x-none"/>
        </w:rPr>
        <w:t xml:space="preserve">Zhotovitel se zavazuje věnovat Důvěrným informacím stejnou ochranu, péči </w:t>
      </w:r>
      <w:r w:rsidR="00D30D6D" w:rsidRPr="009330EB">
        <w:rPr>
          <w:rFonts w:ascii="Arial" w:hAnsi="Arial" w:cs="Arial"/>
          <w:lang w:val="x-none"/>
        </w:rPr>
        <w:br/>
      </w:r>
      <w:r w:rsidRPr="009330EB">
        <w:rPr>
          <w:rFonts w:ascii="Arial" w:hAnsi="Arial" w:cs="Arial"/>
          <w:lang w:val="x-none"/>
        </w:rPr>
        <w:t>a pozornost, jakou věnuje svým vlastním důvěrným informacím a</w:t>
      </w:r>
      <w:r w:rsidRPr="00D9780F">
        <w:rPr>
          <w:rFonts w:ascii="Arial" w:hAnsi="Arial" w:cs="Arial"/>
          <w:lang w:val="x-none"/>
        </w:rPr>
        <w:t xml:space="preserve">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Pr="00A10026"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9067AC7" w14:textId="77777777" w:rsidR="00943F4A" w:rsidRPr="00D9780F" w:rsidRDefault="0086088C" w:rsidP="00EF6D19">
      <w:pPr>
        <w:jc w:val="center"/>
        <w:rPr>
          <w:rFonts w:ascii="Arial" w:hAnsi="Arial" w:cs="Arial"/>
          <w:b/>
          <w:u w:val="single"/>
          <w:lang w:val="x-none"/>
        </w:rPr>
      </w:pPr>
      <w:bookmarkStart w:id="44"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4"/>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lastRenderedPageBreak/>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5" w:name="_Hlk72416656"/>
    </w:p>
    <w:p w14:paraId="2DE8E307" w14:textId="2BDDDC86" w:rsidR="00442B3D" w:rsidRPr="000F5E62" w:rsidRDefault="00442B3D" w:rsidP="000F5E62">
      <w:pPr>
        <w:pStyle w:val="Bezmezer"/>
        <w:jc w:val="center"/>
        <w:rPr>
          <w:rFonts w:ascii="Arial" w:hAnsi="Arial" w:cs="Arial"/>
          <w:b/>
          <w:u w:val="single"/>
        </w:rPr>
      </w:pPr>
      <w:bookmarkStart w:id="46" w:name="_Hlk71731034"/>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442B3D">
      <w:pPr>
        <w:pStyle w:val="Bezmezer"/>
        <w:numPr>
          <w:ilvl w:val="0"/>
          <w:numId w:val="43"/>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7F0B4BA" w14:textId="7961CF34" w:rsidR="00904EFF" w:rsidRDefault="00904EFF" w:rsidP="00904EFF">
      <w:pPr>
        <w:pStyle w:val="Bezmezer"/>
        <w:ind w:left="360"/>
        <w:jc w:val="both"/>
        <w:rPr>
          <w:rStyle w:val="l-L2Char"/>
          <w:rFonts w:eastAsiaTheme="minorHAnsi" w:cs="Arial"/>
        </w:rPr>
      </w:pPr>
    </w:p>
    <w:p w14:paraId="3856E584" w14:textId="78AFDAE2" w:rsidR="00904EFF" w:rsidRDefault="00904EFF" w:rsidP="00904EFF">
      <w:pPr>
        <w:pStyle w:val="Bezmezer"/>
        <w:ind w:left="360"/>
        <w:jc w:val="both"/>
        <w:rPr>
          <w:rStyle w:val="l-L2Char"/>
          <w:rFonts w:eastAsiaTheme="minorHAnsi" w:cs="Arial"/>
        </w:rPr>
      </w:pPr>
    </w:p>
    <w:p w14:paraId="2AF53530" w14:textId="6B638432" w:rsidR="00442B3D" w:rsidRPr="009B3CA0" w:rsidRDefault="00442B3D" w:rsidP="00904EFF">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Pr="009B3CA0" w:rsidRDefault="00904EFF" w:rsidP="002C5ADC">
      <w:pPr>
        <w:pStyle w:val="Bezmezer"/>
        <w:ind w:left="993"/>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0C5A01FC" w14:textId="77777777" w:rsidR="00442B3D" w:rsidRPr="00671594" w:rsidRDefault="00442B3D" w:rsidP="00442B3D">
      <w:pPr>
        <w:pStyle w:val="l-L1"/>
        <w:numPr>
          <w:ilvl w:val="0"/>
          <w:numId w:val="0"/>
        </w:numPr>
        <w:spacing w:before="0" w:after="0"/>
        <w:ind w:left="1505"/>
        <w:jc w:val="both"/>
        <w:rPr>
          <w:rStyle w:val="l-L2Char"/>
          <w:rFonts w:cs="Arial"/>
          <w:b w:val="0"/>
          <w:szCs w:val="22"/>
          <w:u w:val="none"/>
        </w:rPr>
      </w:pPr>
    </w:p>
    <w:p w14:paraId="740AE45B" w14:textId="7DDAF2BC" w:rsidR="00442B3D" w:rsidRPr="004C11B4" w:rsidRDefault="00442B3D" w:rsidP="004C11B4">
      <w:pPr>
        <w:pStyle w:val="Odstavecseseznamem"/>
        <w:numPr>
          <w:ilvl w:val="0"/>
          <w:numId w:val="43"/>
        </w:numPr>
        <w:spacing w:after="120"/>
        <w:jc w:val="both"/>
        <w:rPr>
          <w:rFonts w:ascii="Arial" w:hAnsi="Arial" w:cs="Arial"/>
        </w:rPr>
      </w:pPr>
      <w:r w:rsidRPr="004C11B4">
        <w:rPr>
          <w:rFonts w:ascii="Arial" w:hAnsi="Arial" w:cs="Arial"/>
        </w:rPr>
        <w:t>Kontaktními osobami určenými pro poskytování součinnosti v běžném rozsahu, jsou:</w:t>
      </w:r>
    </w:p>
    <w:p w14:paraId="60E75FA8" w14:textId="77777777" w:rsidR="00442B3D" w:rsidRDefault="00442B3D" w:rsidP="007D458D">
      <w:pPr>
        <w:spacing w:after="120"/>
        <w:ind w:left="372" w:firstLine="348"/>
        <w:jc w:val="both"/>
        <w:rPr>
          <w:rFonts w:ascii="Arial" w:hAnsi="Arial" w:cs="Arial"/>
        </w:rPr>
      </w:pPr>
      <w:r w:rsidRPr="008377B5">
        <w:rPr>
          <w:rFonts w:ascii="Arial" w:hAnsi="Arial" w:cs="Arial"/>
        </w:rPr>
        <w:t>Za objednatele:</w:t>
      </w:r>
    </w:p>
    <w:p w14:paraId="274D9FC0" w14:textId="0991AD97" w:rsidR="00442B3D" w:rsidRPr="008377B5" w:rsidRDefault="00442B3D" w:rsidP="007D458D">
      <w:pPr>
        <w:spacing w:after="12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00081ECD" w:rsidRPr="0038427C">
        <w:rPr>
          <w:rFonts w:ascii="Arial" w:eastAsia="Lucida Sans Unicode" w:hAnsi="Arial" w:cs="Arial"/>
          <w:snapToGrid w:val="0"/>
          <w:lang w:eastAsia="cs-CZ"/>
        </w:rPr>
        <w:t>Ing. Libor Ondra,</w:t>
      </w:r>
      <w:r w:rsidR="001220FB">
        <w:rPr>
          <w:rFonts w:ascii="Arial" w:eastAsia="Lucida Sans Unicode" w:hAnsi="Arial" w:cs="Arial"/>
          <w:snapToGrid w:val="0"/>
          <w:lang w:eastAsia="cs-CZ"/>
        </w:rPr>
        <w:t xml:space="preserve"> odborný rada</w:t>
      </w:r>
      <w:r w:rsidR="00901B59">
        <w:rPr>
          <w:rFonts w:ascii="Arial" w:eastAsia="Lucida Sans Unicode" w:hAnsi="Arial" w:cs="Arial"/>
          <w:snapToGrid w:val="0"/>
          <w:lang w:eastAsia="cs-CZ"/>
        </w:rPr>
        <w:t>,</w:t>
      </w:r>
      <w:r w:rsidR="00081ECD" w:rsidRPr="0038427C">
        <w:rPr>
          <w:rFonts w:ascii="Arial" w:eastAsia="Lucida Sans Unicode" w:hAnsi="Arial" w:cs="Arial"/>
          <w:snapToGrid w:val="0"/>
          <w:lang w:eastAsia="cs-CZ"/>
        </w:rPr>
        <w:t xml:space="preserve"> Pobočk</w:t>
      </w:r>
      <w:r w:rsidR="00901B59">
        <w:rPr>
          <w:rFonts w:ascii="Arial" w:eastAsia="Lucida Sans Unicode" w:hAnsi="Arial" w:cs="Arial"/>
          <w:snapToGrid w:val="0"/>
          <w:lang w:eastAsia="cs-CZ"/>
        </w:rPr>
        <w:t>a</w:t>
      </w:r>
      <w:r w:rsidR="00081ECD" w:rsidRPr="0038427C">
        <w:rPr>
          <w:rFonts w:ascii="Arial" w:eastAsia="Lucida Sans Unicode" w:hAnsi="Arial" w:cs="Arial"/>
          <w:snapToGrid w:val="0"/>
          <w:lang w:eastAsia="cs-CZ"/>
        </w:rPr>
        <w:t xml:space="preserve"> Svitavy</w:t>
      </w:r>
    </w:p>
    <w:p w14:paraId="67F65BEB" w14:textId="15C68166" w:rsidR="00442B3D" w:rsidRPr="008377B5" w:rsidRDefault="00442B3D" w:rsidP="007D458D">
      <w:pPr>
        <w:spacing w:after="120"/>
        <w:ind w:left="438" w:firstLine="282"/>
        <w:jc w:val="both"/>
        <w:rPr>
          <w:rFonts w:ascii="Arial" w:hAnsi="Arial" w:cs="Arial"/>
        </w:rPr>
      </w:pPr>
      <w:r w:rsidRPr="008377B5">
        <w:rPr>
          <w:rFonts w:ascii="Arial" w:hAnsi="Arial" w:cs="Arial"/>
        </w:rPr>
        <w:t>Tel.:</w:t>
      </w:r>
      <w:r w:rsidRPr="008377B5">
        <w:rPr>
          <w:rFonts w:ascii="Arial" w:hAnsi="Arial" w:cs="Arial"/>
        </w:rPr>
        <w:tab/>
      </w:r>
      <w:r w:rsidR="00081ECD" w:rsidRPr="0038427C">
        <w:rPr>
          <w:rFonts w:ascii="Arial" w:eastAsia="Lucida Sans Unicode" w:hAnsi="Arial" w:cs="Arial"/>
          <w:lang w:eastAsia="cs-CZ"/>
        </w:rPr>
        <w:t>+</w:t>
      </w:r>
      <w:r w:rsidR="00081ECD">
        <w:rPr>
          <w:rFonts w:ascii="Arial" w:eastAsia="Lucida Sans Unicode" w:hAnsi="Arial" w:cs="Arial"/>
          <w:lang w:eastAsia="cs-CZ"/>
        </w:rPr>
        <w:tab/>
      </w:r>
      <w:r w:rsidR="00081ECD">
        <w:rPr>
          <w:rFonts w:ascii="Arial" w:eastAsia="Lucida Sans Unicode" w:hAnsi="Arial" w:cs="Arial"/>
          <w:lang w:eastAsia="cs-CZ"/>
        </w:rPr>
        <w:tab/>
      </w:r>
      <w:r w:rsidR="00081ECD" w:rsidRPr="0038427C">
        <w:rPr>
          <w:rFonts w:ascii="Arial" w:eastAsia="Lucida Sans Unicode" w:hAnsi="Arial" w:cs="Arial"/>
          <w:lang w:eastAsia="cs-CZ"/>
        </w:rPr>
        <w:t>420 724 796 168</w:t>
      </w:r>
    </w:p>
    <w:p w14:paraId="71313809" w14:textId="58BA36B3"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081ECD">
        <w:rPr>
          <w:rFonts w:ascii="Arial" w:hAnsi="Arial" w:cs="Arial"/>
        </w:rPr>
        <w:tab/>
      </w:r>
      <w:r w:rsidR="00081ECD">
        <w:rPr>
          <w:rFonts w:ascii="Arial" w:hAnsi="Arial" w:cs="Arial"/>
        </w:rPr>
        <w:tab/>
      </w:r>
      <w:r w:rsidR="00081ECD" w:rsidRPr="00723D6C">
        <w:rPr>
          <w:rFonts w:ascii="Arial" w:eastAsia="Lucida Sans Unicode" w:hAnsi="Arial" w:cs="Arial"/>
          <w:lang w:eastAsia="cs-CZ"/>
        </w:rPr>
        <w:t>l.ondra@</w:t>
      </w:r>
      <w:r w:rsidR="00081ECD" w:rsidRPr="0038427C">
        <w:rPr>
          <w:rFonts w:ascii="Arial" w:eastAsia="Lucida Sans Unicode" w:hAnsi="Arial" w:cs="Arial"/>
          <w:lang w:eastAsia="cs-CZ"/>
        </w:rPr>
        <w:t>spucr.cz</w:t>
      </w:r>
    </w:p>
    <w:p w14:paraId="61600AF1" w14:textId="77777777" w:rsidR="004B6706" w:rsidRDefault="004B6706" w:rsidP="007D458D">
      <w:pPr>
        <w:spacing w:after="120"/>
        <w:ind w:left="708"/>
        <w:jc w:val="both"/>
        <w:rPr>
          <w:rFonts w:ascii="Arial" w:hAnsi="Arial" w:cs="Arial"/>
        </w:rPr>
      </w:pPr>
    </w:p>
    <w:p w14:paraId="12EEDC47" w14:textId="77777777" w:rsidR="004B6706" w:rsidRDefault="004B6706" w:rsidP="007D458D">
      <w:pPr>
        <w:spacing w:after="120"/>
        <w:ind w:left="708"/>
        <w:jc w:val="both"/>
        <w:rPr>
          <w:rFonts w:ascii="Arial" w:hAnsi="Arial" w:cs="Arial"/>
        </w:rPr>
      </w:pPr>
    </w:p>
    <w:p w14:paraId="083FA02B" w14:textId="3C909D49" w:rsidR="00442B3D" w:rsidRPr="008377B5" w:rsidRDefault="00442B3D" w:rsidP="007D458D">
      <w:pPr>
        <w:spacing w:after="120"/>
        <w:ind w:left="708"/>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BF03E82" w14:textId="77777777" w:rsidR="00442B3D" w:rsidRPr="008377B5" w:rsidRDefault="00442B3D" w:rsidP="007D458D">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p>
    <w:p w14:paraId="1A9AAD23" w14:textId="77777777" w:rsidR="00442B3D" w:rsidRPr="008377B5" w:rsidRDefault="00442B3D" w:rsidP="007D458D">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p>
    <w:p w14:paraId="3AF0DC20" w14:textId="77777777"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p>
    <w:bookmarkEnd w:id="46"/>
    <w:p w14:paraId="3E22C955" w14:textId="77777777" w:rsidR="00050E94" w:rsidRDefault="00050E94" w:rsidP="00050E94">
      <w:pPr>
        <w:pStyle w:val="Odstavecseseznamem"/>
        <w:jc w:val="both"/>
        <w:rPr>
          <w:rFonts w:ascii="Arial" w:hAnsi="Arial" w:cs="Arial"/>
          <w:lang w:val="x-none"/>
        </w:rPr>
      </w:pPr>
    </w:p>
    <w:p w14:paraId="4F6E7066" w14:textId="77777777" w:rsidR="00901B59" w:rsidRDefault="00901B59" w:rsidP="00050E94">
      <w:pPr>
        <w:pStyle w:val="Odstavecseseznamem"/>
        <w:jc w:val="both"/>
        <w:rPr>
          <w:rFonts w:ascii="Arial" w:hAnsi="Arial" w:cs="Arial"/>
          <w:lang w:val="x-none"/>
        </w:rPr>
      </w:pPr>
    </w:p>
    <w:p w14:paraId="657C305F" w14:textId="77777777" w:rsidR="00901B59" w:rsidRPr="00D9780F" w:rsidRDefault="00901B59" w:rsidP="00050E94">
      <w:pPr>
        <w:pStyle w:val="Odstavecseseznamem"/>
        <w:jc w:val="both"/>
        <w:rPr>
          <w:rFonts w:ascii="Arial" w:hAnsi="Arial" w:cs="Arial"/>
          <w:lang w:val="x-none"/>
        </w:rPr>
      </w:pPr>
    </w:p>
    <w:bookmarkEnd w:id="45"/>
    <w:p w14:paraId="57929499" w14:textId="48A5569F" w:rsidR="00943F4A" w:rsidRPr="00D9780F" w:rsidRDefault="0086088C" w:rsidP="00EF6D19">
      <w:pPr>
        <w:jc w:val="center"/>
        <w:rPr>
          <w:rFonts w:ascii="Arial" w:hAnsi="Arial" w:cs="Arial"/>
          <w:b/>
          <w:u w:val="single"/>
          <w:lang w:val="x-none"/>
        </w:rPr>
      </w:pPr>
      <w:r w:rsidRPr="00D9780F">
        <w:rPr>
          <w:rFonts w:ascii="Arial" w:hAnsi="Arial" w:cs="Arial"/>
          <w:b/>
          <w:u w:val="single"/>
        </w:rPr>
        <w:lastRenderedPageBreak/>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72CB6957"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dalších osob, jejichž prostřednictvím zhotovitel prokazoval jakoukoliv část </w:t>
      </w:r>
      <w:r w:rsidR="00943F4A" w:rsidRPr="00A23520">
        <w:rPr>
          <w:rFonts w:ascii="Arial" w:hAnsi="Arial" w:cs="Arial"/>
          <w:lang w:val="x-none"/>
        </w:rPr>
        <w:t>kvalifikace v</w:t>
      </w:r>
      <w:r w:rsidR="00762B6A" w:rsidRPr="00A23520">
        <w:rPr>
          <w:rFonts w:ascii="Arial" w:hAnsi="Arial" w:cs="Arial"/>
          <w:lang w:val="x-none"/>
        </w:rPr>
        <w:t> </w:t>
      </w:r>
      <w:r w:rsidR="00943F4A" w:rsidRPr="00A23520">
        <w:rPr>
          <w:rFonts w:ascii="Arial" w:hAnsi="Arial" w:cs="Arial"/>
          <w:lang w:val="x-none"/>
        </w:rPr>
        <w:t>zadávacím</w:t>
      </w:r>
      <w:r w:rsidR="00762B6A" w:rsidRPr="00A23520">
        <w:rPr>
          <w:rFonts w:ascii="Arial" w:hAnsi="Arial" w:cs="Arial"/>
        </w:rPr>
        <w:t>/</w:t>
      </w:r>
      <w:r w:rsidR="00943F4A" w:rsidRPr="00D9780F">
        <w:rPr>
          <w:rFonts w:ascii="Arial" w:hAnsi="Arial" w:cs="Arial"/>
          <w:lang w:val="x-none"/>
        </w:rPr>
        <w:t xml:space="preserve"> řízení vedoucí k uzavření této smlouvy, je zhotovitel oprávněn po písemném odsouhlasení ze strany objednatele a za předpokladu</w:t>
      </w:r>
      <w:r w:rsidRPr="00D9780F">
        <w:rPr>
          <w:rFonts w:ascii="Arial" w:hAnsi="Arial" w:cs="Arial"/>
          <w:lang w:val="x-none"/>
        </w:rPr>
        <w:t xml:space="preserve">, že každý náhradní </w:t>
      </w:r>
      <w:r w:rsidRPr="00D9780F">
        <w:rPr>
          <w:rFonts w:ascii="Arial" w:hAnsi="Arial" w:cs="Arial"/>
        </w:rPr>
        <w:t>pod</w:t>
      </w:r>
      <w:r w:rsidR="00E25F03">
        <w:rPr>
          <w:rFonts w:ascii="Arial" w:hAnsi="Arial" w:cs="Arial"/>
        </w:rPr>
        <w:t>dodavatel</w:t>
      </w:r>
      <w:r w:rsidR="00943F4A" w:rsidRPr="00D9780F">
        <w:rPr>
          <w:rFonts w:ascii="Arial" w:hAnsi="Arial" w:cs="Arial"/>
          <w:lang w:val="x-none"/>
        </w:rPr>
        <w:t xml:space="preserve"> či osoba bude splňovat požadovanou část kvalifikace jako </w:t>
      </w:r>
      <w:r w:rsidR="00597BAF" w:rsidRPr="00D9780F">
        <w:rPr>
          <w:rFonts w:ascii="Arial" w:hAnsi="Arial" w:cs="Arial"/>
          <w:lang w:val="x-none"/>
        </w:rPr>
        <w:t>po</w:t>
      </w:r>
      <w:r w:rsidR="00E25F03">
        <w:rPr>
          <w:rFonts w:ascii="Arial" w:hAnsi="Arial" w:cs="Arial"/>
        </w:rPr>
        <w:t>ddodavatel</w:t>
      </w:r>
      <w:r w:rsidR="00943F4A" w:rsidRPr="00D9780F">
        <w:rPr>
          <w:rFonts w:ascii="Arial" w:hAnsi="Arial" w:cs="Arial"/>
          <w:lang w:val="x-none"/>
        </w:rPr>
        <w:t xml:space="preserve"> či osoba předchozí, a to ve stejném nebo větším rozsahu.</w:t>
      </w:r>
      <w:r w:rsidR="00922B4E" w:rsidRPr="00D9780F">
        <w:rPr>
          <w:rFonts w:ascii="Arial" w:hAnsi="Arial" w:cs="Arial"/>
        </w:rPr>
        <w:t xml:space="preserve"> Nový pod</w:t>
      </w:r>
      <w:r w:rsidR="00E25F03">
        <w:rPr>
          <w:rFonts w:ascii="Arial" w:hAnsi="Arial" w:cs="Arial"/>
        </w:rPr>
        <w:t>dodavatel</w:t>
      </w:r>
      <w:r w:rsidR="00922B4E" w:rsidRPr="00D9780F">
        <w:rPr>
          <w:rFonts w:ascii="Arial" w:hAnsi="Arial" w:cs="Arial"/>
        </w:rPr>
        <w:t xml:space="preserve"> musí splňovat kvalifikaci minimálně v rozsahu, v jakém byla prokázána v</w:t>
      </w:r>
      <w:r w:rsidR="00762B6A">
        <w:rPr>
          <w:rFonts w:ascii="Arial" w:hAnsi="Arial" w:cs="Arial"/>
        </w:rPr>
        <w:t> </w:t>
      </w:r>
      <w:r w:rsidR="00922B4E" w:rsidRPr="00C77B78">
        <w:rPr>
          <w:rFonts w:ascii="Arial" w:hAnsi="Arial" w:cs="Arial"/>
        </w:rPr>
        <w:t>zadávacím</w:t>
      </w:r>
      <w:r w:rsidR="00922B4E" w:rsidRPr="00D9780F">
        <w:rPr>
          <w:rFonts w:ascii="Arial" w:hAnsi="Arial" w:cs="Arial"/>
        </w:rPr>
        <w:t xml:space="preserve"> řízení</w:t>
      </w:r>
      <w:r w:rsidR="00CD2350">
        <w:rPr>
          <w:rFonts w:ascii="Arial" w:hAnsi="Arial" w:cs="Arial"/>
        </w:rPr>
        <w:t>.</w:t>
      </w:r>
    </w:p>
    <w:p w14:paraId="1F9D0C45" w14:textId="770B2E9B" w:rsidR="00F85319" w:rsidRPr="00B109EB" w:rsidRDefault="00F85319" w:rsidP="00F85319">
      <w:pPr>
        <w:pStyle w:val="Odstavecseseznamem"/>
        <w:numPr>
          <w:ilvl w:val="0"/>
          <w:numId w:val="19"/>
        </w:numPr>
        <w:jc w:val="both"/>
        <w:rPr>
          <w:rFonts w:ascii="Arial" w:hAnsi="Arial" w:cs="Arial"/>
        </w:rPr>
      </w:pPr>
      <w:bookmarkStart w:id="47" w:name="_Hlk96426389"/>
      <w:r w:rsidRPr="00F85319">
        <w:rPr>
          <w:rFonts w:ascii="Arial" w:hAnsi="Arial" w:cs="Arial"/>
        </w:rPr>
        <w:t xml:space="preserve"> </w:t>
      </w: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 </w:t>
      </w:r>
      <w:r w:rsidRPr="00A23520">
        <w:rPr>
          <w:rFonts w:ascii="Arial" w:hAnsi="Arial" w:cs="Arial"/>
        </w:rPr>
        <w:t>do 5 pracovních dnů od vzniku této skutečnosti</w:t>
      </w:r>
      <w:r>
        <w:rPr>
          <w:rFonts w:ascii="Arial" w:hAnsi="Arial" w:cs="Arial"/>
        </w:rPr>
        <w:t>.</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48" w:name="_Ref376434278"/>
      <w:bookmarkEnd w:id="47"/>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8"/>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lastRenderedPageBreak/>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4DAA442" w14:textId="63D50CFB" w:rsidR="00943F4A" w:rsidRPr="003027EE" w:rsidRDefault="003027EE" w:rsidP="003027EE">
      <w:pPr>
        <w:pStyle w:val="Odstavecseseznamem"/>
        <w:jc w:val="both"/>
        <w:rPr>
          <w:rFonts w:ascii="Arial" w:hAnsi="Arial" w:cs="Arial"/>
        </w:rPr>
      </w:pPr>
      <w:bookmarkStart w:id="49" w:name="_Hlk18936809"/>
      <w:r w:rsidRPr="00B0081B">
        <w:rPr>
          <w:rFonts w:ascii="Arial" w:hAnsi="Arial" w:cs="Arial"/>
        </w:rPr>
        <w:t>K p</w:t>
      </w:r>
      <w:proofErr w:type="spellStart"/>
      <w:r w:rsidRPr="00B0081B">
        <w:rPr>
          <w:rFonts w:ascii="Arial" w:hAnsi="Arial" w:cs="Arial"/>
          <w:lang w:val="x-none"/>
        </w:rPr>
        <w:t>rověření</w:t>
      </w:r>
      <w:proofErr w:type="spellEnd"/>
      <w:r w:rsidRPr="00B0081B">
        <w:rPr>
          <w:rFonts w:ascii="Arial" w:hAnsi="Arial" w:cs="Arial"/>
          <w:lang w:val="x-none"/>
        </w:rPr>
        <w:t xml:space="preserve"> mocnosti finální vrstvy </w:t>
      </w:r>
      <w:r w:rsidRPr="00B0081B">
        <w:rPr>
          <w:rFonts w:ascii="Arial" w:hAnsi="Arial" w:cs="Arial"/>
        </w:rPr>
        <w:t xml:space="preserve">provede zhotovitel na své náklady </w:t>
      </w:r>
      <w:r w:rsidRPr="00B0081B">
        <w:rPr>
          <w:rFonts w:ascii="Arial" w:hAnsi="Arial" w:cs="Arial"/>
          <w:lang w:val="x-none"/>
        </w:rPr>
        <w:t>kontrolní vrty v</w:t>
      </w:r>
      <w:del w:id="50" w:author="Frič Jaroslav Ing." w:date="2024-06-18T11:23:00Z">
        <w:r w:rsidRPr="00B0081B" w:rsidDel="001B276C">
          <w:rPr>
            <w:rFonts w:ascii="Arial" w:hAnsi="Arial" w:cs="Arial"/>
            <w:lang w:val="x-none"/>
          </w:rPr>
          <w:delText xml:space="preserve"> </w:delText>
        </w:r>
      </w:del>
      <w:ins w:id="51" w:author="Frič Jaroslav Ing." w:date="2024-06-18T11:23:00Z">
        <w:r w:rsidR="001B276C">
          <w:rPr>
            <w:rFonts w:ascii="Arial" w:hAnsi="Arial" w:cs="Arial"/>
            <w:lang w:val="x-none"/>
          </w:rPr>
          <w:t> </w:t>
        </w:r>
      </w:ins>
      <w:r w:rsidRPr="00B0081B">
        <w:rPr>
          <w:rFonts w:ascii="Arial" w:hAnsi="Arial" w:cs="Arial"/>
          <w:lang w:val="x-none"/>
        </w:rPr>
        <w:t>místech</w:t>
      </w:r>
      <w:ins w:id="52" w:author="Frič Jaroslav Ing." w:date="2024-06-18T11:23:00Z">
        <w:r w:rsidR="001B276C">
          <w:rPr>
            <w:rFonts w:ascii="Arial" w:hAnsi="Arial" w:cs="Arial"/>
          </w:rPr>
          <w:t>,</w:t>
        </w:r>
      </w:ins>
      <w:r w:rsidRPr="00B0081B">
        <w:rPr>
          <w:rFonts w:ascii="Arial" w:hAnsi="Arial" w:cs="Arial"/>
          <w:lang w:val="x-none"/>
        </w:rPr>
        <w:t xml:space="preserve"> kde </w:t>
      </w:r>
      <w:proofErr w:type="gramStart"/>
      <w:r w:rsidRPr="00B0081B">
        <w:rPr>
          <w:rFonts w:ascii="Arial" w:hAnsi="Arial" w:cs="Arial"/>
          <w:lang w:val="x-none"/>
        </w:rPr>
        <w:t>určí</w:t>
      </w:r>
      <w:proofErr w:type="gramEnd"/>
      <w:r w:rsidRPr="00B0081B">
        <w:rPr>
          <w:rFonts w:ascii="Arial" w:hAnsi="Arial" w:cs="Arial"/>
          <w:lang w:val="x-none"/>
        </w:rPr>
        <w:t xml:space="preserve"> objednatel, a to nejméně 2x na 500 m délky u cest s povrchem z asfaltové směsi.</w:t>
      </w:r>
    </w:p>
    <w:bookmarkEnd w:id="49"/>
    <w:p w14:paraId="4EEA106D" w14:textId="12F34138" w:rsidR="00661ABF" w:rsidRPr="00AF1E36" w:rsidRDefault="00E73632" w:rsidP="00AF1E36">
      <w:pPr>
        <w:jc w:val="center"/>
        <w:rPr>
          <w:rFonts w:ascii="Arial" w:hAnsi="Arial" w:cs="Arial"/>
          <w:b/>
          <w:u w:val="single"/>
        </w:rPr>
      </w:pPr>
      <w:r w:rsidRPr="00D9780F">
        <w:rPr>
          <w:rFonts w:ascii="Arial" w:hAnsi="Arial" w:cs="Arial"/>
          <w:bCs/>
          <w:lang w:val="en-US"/>
        </w:rPr>
        <w:t xml:space="preserve">. </w:t>
      </w:r>
      <w:r w:rsidR="00661ABF" w:rsidRPr="00D9780F">
        <w:rPr>
          <w:rFonts w:ascii="Arial" w:hAnsi="Arial" w:cs="Arial"/>
          <w:b/>
          <w:u w:val="single"/>
        </w:rPr>
        <w:t>Čl. XVII</w:t>
      </w:r>
      <w:r w:rsidR="00442B3D">
        <w:rPr>
          <w:rFonts w:ascii="Arial" w:hAnsi="Arial" w:cs="Arial"/>
          <w:b/>
          <w:u w:val="single"/>
        </w:rPr>
        <w:t>I</w:t>
      </w:r>
      <w:r w:rsidR="00661ABF"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53" w:name="_Hlk72416692"/>
      <w:r w:rsidRPr="00084D6F">
        <w:rPr>
          <w:rFonts w:ascii="Arial" w:hAnsi="Arial" w:cs="Arial"/>
          <w:lang w:val="x-none"/>
        </w:rPr>
        <w:t xml:space="preserve"> </w:t>
      </w:r>
      <w:bookmarkStart w:id="54" w:name="_Hlk71731415"/>
      <w:r w:rsidR="00442B3D">
        <w:rPr>
          <w:rFonts w:ascii="Arial" w:hAnsi="Arial" w:cs="Arial"/>
        </w:rPr>
        <w:t>Avšak vždy pouze v souladu se ZZVZ.</w:t>
      </w:r>
      <w:bookmarkEnd w:id="53"/>
      <w:bookmarkEnd w:id="54"/>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proofErr w:type="spellStart"/>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proofErr w:type="spellEnd"/>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5" w:name="_Hlk13049894"/>
      <w:bookmarkStart w:id="56"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w:t>
      </w:r>
      <w:proofErr w:type="spellStart"/>
      <w:r w:rsidRPr="00084D6F">
        <w:rPr>
          <w:rFonts w:ascii="Arial" w:hAnsi="Arial" w:cs="Arial"/>
          <w:i/>
          <w:iCs/>
        </w:rPr>
        <w:t>SoD</w:t>
      </w:r>
      <w:proofErr w:type="spellEnd"/>
      <w:r w:rsidRPr="00084D6F">
        <w:rPr>
          <w:rFonts w:ascii="Arial" w:hAnsi="Arial" w:cs="Arial"/>
          <w:i/>
          <w:iCs/>
        </w:rPr>
        <w:t xml:space="preserve">)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7" w:name="_Hlk13049910"/>
      <w:bookmarkEnd w:id="55"/>
      <w:r w:rsidRPr="00084D6F">
        <w:rPr>
          <w:rFonts w:ascii="Arial" w:hAnsi="Arial" w:cs="Arial"/>
          <w:iCs/>
        </w:rPr>
        <w:lastRenderedPageBreak/>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 xml:space="preserve">[(celková nabídková cena díla dle </w:t>
      </w:r>
      <w:proofErr w:type="spellStart"/>
      <w:r w:rsidRPr="00084D6F">
        <w:rPr>
          <w:rFonts w:ascii="Arial" w:hAnsi="Arial" w:cs="Arial"/>
          <w:i/>
          <w:iCs/>
        </w:rPr>
        <w:t>SoD</w:t>
      </w:r>
      <w:proofErr w:type="spellEnd"/>
      <w:r w:rsidRPr="00084D6F">
        <w:rPr>
          <w:rFonts w:ascii="Arial" w:hAnsi="Arial" w:cs="Arial"/>
          <w:i/>
          <w:iCs/>
        </w:rPr>
        <w:t>) / (celková předpokládaná cena díla dle ceníku URS)].</w:t>
      </w:r>
    </w:p>
    <w:bookmarkEnd w:id="56"/>
    <w:bookmarkEnd w:id="57"/>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w:t>
      </w:r>
      <w:proofErr w:type="spellStart"/>
      <w:r w:rsidR="000D720F" w:rsidRPr="00084D6F">
        <w:rPr>
          <w:rFonts w:ascii="Arial" w:hAnsi="Arial" w:cs="Arial"/>
        </w:rPr>
        <w:t>unixml</w:t>
      </w:r>
      <w:proofErr w:type="spellEnd"/>
      <w:r w:rsidR="000D720F" w:rsidRPr="00084D6F">
        <w:rPr>
          <w:rFonts w:ascii="Arial" w:hAnsi="Arial" w:cs="Arial"/>
        </w:rPr>
        <w:t xml:space="preserve"> (specifikace na </w:t>
      </w:r>
      <w:hyperlink r:id="rId14"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67480066"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A6689F">
        <w:rPr>
          <w:rFonts w:ascii="Arial" w:hAnsi="Arial" w:cs="Arial"/>
        </w:rPr>
        <w:t>zadávací řízení</w:t>
      </w:r>
      <w:r w:rsidRPr="00021F95">
        <w:rPr>
          <w:rFonts w:ascii="Arial" w:hAnsi="Arial" w:cs="Arial"/>
        </w:rPr>
        <w:t>. Podmínky pro tuto změnu a způsob určení nového Zhotovitele je</w:t>
      </w:r>
      <w:r w:rsidRPr="00EF5D48">
        <w:rPr>
          <w:rFonts w:ascii="Arial" w:hAnsi="Arial" w:cs="Arial"/>
        </w:rPr>
        <w:t xml:space="preserve"> jednoznačně vymezen v Zadávací dokumentaci.</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47B9AA8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677034DA"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w:t>
      </w:r>
      <w:r w:rsidRPr="00E4638A">
        <w:rPr>
          <w:rFonts w:ascii="Arial" w:hAnsi="Arial" w:cs="Arial"/>
          <w:lang w:val="x-none"/>
        </w:rPr>
        <w:lastRenderedPageBreak/>
        <w:t xml:space="preserve">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1DDAA581"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w:t>
      </w:r>
      <w:r w:rsidR="00407E2C">
        <w:rPr>
          <w:rFonts w:ascii="Arial" w:hAnsi="Arial" w:cs="Arial"/>
        </w:rPr>
        <w:t>díla</w:t>
      </w:r>
      <w:r w:rsidR="0095601C">
        <w:rPr>
          <w:rFonts w:ascii="Arial" w:hAnsi="Arial" w:cs="Arial"/>
        </w:rPr>
        <w:t xml:space="preserve">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8" w:name="_Hlk72416797"/>
      <w:r w:rsidR="00B153FD">
        <w:rPr>
          <w:rFonts w:ascii="Arial" w:hAnsi="Arial" w:cs="Arial"/>
        </w:rPr>
        <w:t xml:space="preserve">položkový </w:t>
      </w:r>
      <w:bookmarkEnd w:id="58"/>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9"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60" w:name="_Hlk72416850"/>
      <w:bookmarkStart w:id="61" w:name="_Hlk72331777"/>
      <w:bookmarkEnd w:id="59"/>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60"/>
    <w:bookmarkEnd w:id="61"/>
    <w:p w14:paraId="13CBE572" w14:textId="3F6885B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E25F03">
        <w:rPr>
          <w:rFonts w:ascii="Arial" w:hAnsi="Arial" w:cs="Arial"/>
        </w:rPr>
        <w:t>v</w:t>
      </w:r>
      <w:proofErr w:type="spellStart"/>
      <w:r w:rsidRPr="00D9780F">
        <w:rPr>
          <w:rFonts w:ascii="Arial" w:hAnsi="Arial" w:cs="Arial"/>
          <w:lang w:val="x-none"/>
        </w:rPr>
        <w:t>eřejné</w:t>
      </w:r>
      <w:proofErr w:type="spellEnd"/>
      <w:r w:rsidRPr="00D9780F">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1C1137D1" w:rsidR="00F85319" w:rsidRPr="00021F95"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w:t>
      </w:r>
      <w:r w:rsidRPr="00021F95">
        <w:rPr>
          <w:rFonts w:ascii="Arial" w:hAnsi="Arial" w:cs="Arial"/>
          <w:color w:val="201F1E"/>
          <w:shd w:val="clear" w:color="auto" w:fill="FFFFFF"/>
        </w:rPr>
        <w:t>kvalifikaci v</w:t>
      </w:r>
      <w:r w:rsidR="00B30AE2" w:rsidRPr="00021F95">
        <w:rPr>
          <w:rFonts w:ascii="Arial" w:hAnsi="Arial" w:cs="Arial"/>
          <w:color w:val="201F1E"/>
          <w:shd w:val="clear" w:color="auto" w:fill="FFFFFF"/>
        </w:rPr>
        <w:t> </w:t>
      </w:r>
      <w:r w:rsidRPr="00A6689F">
        <w:rPr>
          <w:rFonts w:ascii="Arial" w:hAnsi="Arial" w:cs="Arial"/>
          <w:color w:val="201F1E"/>
          <w:shd w:val="clear" w:color="auto" w:fill="FFFFFF"/>
        </w:rPr>
        <w:t>zadávacím</w:t>
      </w:r>
      <w:r w:rsidRPr="00021F95">
        <w:rPr>
          <w:rFonts w:ascii="Arial" w:hAnsi="Arial" w:cs="Arial"/>
          <w:color w:val="201F1E"/>
          <w:shd w:val="clear" w:color="auto" w:fill="FFFFFF"/>
        </w:rPr>
        <w:t xml:space="preserve">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793BDA3E" w:rsidR="00F85319" w:rsidRPr="00526FFA" w:rsidRDefault="00F85319" w:rsidP="00F85319">
      <w:pPr>
        <w:pStyle w:val="Odstavecseseznamem"/>
        <w:numPr>
          <w:ilvl w:val="0"/>
          <w:numId w:val="18"/>
        </w:numPr>
        <w:jc w:val="both"/>
        <w:rPr>
          <w:rFonts w:ascii="Arial" w:hAnsi="Arial" w:cs="Arial"/>
        </w:rPr>
      </w:pPr>
      <w:r w:rsidRPr="00021F95">
        <w:rPr>
          <w:rFonts w:ascii="Arial" w:hAnsi="Arial" w:cs="Arial"/>
        </w:rPr>
        <w:t xml:space="preserve">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  </w:t>
      </w:r>
      <w:r w:rsidRPr="00021F95">
        <w:rPr>
          <w:rFonts w:ascii="Arial" w:hAnsi="Arial" w:cs="Arial"/>
          <w:color w:val="201F1E"/>
          <w:shd w:val="clear" w:color="auto" w:fill="FFFFFF"/>
        </w:rPr>
        <w:t xml:space="preserve">Zhotovitel podáním nabídky do </w:t>
      </w:r>
      <w:r w:rsidRPr="00A6689F">
        <w:rPr>
          <w:rFonts w:ascii="Arial" w:hAnsi="Arial" w:cs="Arial"/>
          <w:color w:val="201F1E"/>
          <w:shd w:val="clear" w:color="auto" w:fill="FFFFFF"/>
        </w:rPr>
        <w:t>zadávacího</w:t>
      </w:r>
      <w:r w:rsidR="00B30AE2" w:rsidRPr="00A6689F">
        <w:rPr>
          <w:rFonts w:ascii="Arial" w:hAnsi="Arial" w:cs="Arial"/>
          <w:color w:val="201F1E"/>
          <w:shd w:val="clear" w:color="auto" w:fill="FFFFFF"/>
        </w:rPr>
        <w:t>/</w:t>
      </w:r>
      <w:r w:rsidRPr="00A6689F">
        <w:rPr>
          <w:rFonts w:ascii="Arial" w:hAnsi="Arial" w:cs="Arial"/>
          <w:color w:val="201F1E"/>
          <w:shd w:val="clear" w:color="auto" w:fill="FFFFFF"/>
        </w:rPr>
        <w:t> </w:t>
      </w:r>
      <w:r w:rsidRPr="00021F95">
        <w:rPr>
          <w:rFonts w:ascii="Arial" w:hAnsi="Arial" w:cs="Arial"/>
          <w:color w:val="201F1E"/>
          <w:shd w:val="clear" w:color="auto" w:fill="FFFFFF"/>
        </w:rPr>
        <w:t>řízení na realizaci stavby uvedené v čl. I odst. 2 smlouvy vyjádřil svůj souhlas</w:t>
      </w:r>
      <w:r>
        <w:rPr>
          <w:rFonts w:ascii="Arial" w:hAnsi="Arial" w:cs="Arial"/>
          <w:color w:val="201F1E"/>
          <w:shd w:val="clear" w:color="auto" w:fill="FFFFFF"/>
        </w:rPr>
        <w:t xml:space="preserve"> se zásadami a pravidly, která jsou uvedena v Kodexu dodavatele veřejné zakázky (Příloha č. 1 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725DA" w14:paraId="6043B0C1" w14:textId="77777777" w:rsidTr="00BD0F34">
        <w:trPr>
          <w:gridAfter w:val="1"/>
          <w:wAfter w:w="140" w:type="dxa"/>
        </w:trPr>
        <w:tc>
          <w:tcPr>
            <w:tcW w:w="4536" w:type="dxa"/>
            <w:shd w:val="clear" w:color="auto" w:fill="auto"/>
          </w:tcPr>
          <w:p w14:paraId="12BAB1C7" w14:textId="77777777" w:rsidR="00943F4A" w:rsidRPr="00D9780F" w:rsidRDefault="00943F4A" w:rsidP="00943F4A">
            <w:pPr>
              <w:rPr>
                <w:rFonts w:ascii="Arial" w:hAnsi="Arial" w:cs="Arial"/>
              </w:rPr>
            </w:pPr>
            <w:r w:rsidRPr="00D9780F">
              <w:rPr>
                <w:rFonts w:ascii="Arial" w:hAnsi="Arial" w:cs="Arial"/>
              </w:rPr>
              <w:t>V……………</w:t>
            </w:r>
            <w:proofErr w:type="gramStart"/>
            <w:r w:rsidRPr="00D9780F">
              <w:rPr>
                <w:rFonts w:ascii="Arial" w:hAnsi="Arial" w:cs="Arial"/>
              </w:rPr>
              <w:t>…….</w:t>
            </w:r>
            <w:proofErr w:type="gramEnd"/>
            <w:r w:rsidRPr="00D9780F">
              <w:rPr>
                <w:rFonts w:ascii="Arial" w:hAnsi="Arial" w:cs="Arial"/>
              </w:rPr>
              <w:t>. dne………</w:t>
            </w:r>
          </w:p>
        </w:tc>
        <w:tc>
          <w:tcPr>
            <w:tcW w:w="4536" w:type="dxa"/>
            <w:gridSpan w:val="2"/>
            <w:shd w:val="clear" w:color="auto" w:fill="auto"/>
          </w:tcPr>
          <w:p w14:paraId="1F42C9C8" w14:textId="77777777" w:rsidR="00943F4A" w:rsidRPr="00D9780F" w:rsidRDefault="00943F4A" w:rsidP="00943F4A">
            <w:pPr>
              <w:rPr>
                <w:rFonts w:ascii="Arial" w:hAnsi="Arial" w:cs="Arial"/>
              </w:rPr>
            </w:pPr>
            <w:r w:rsidRPr="00D9780F">
              <w:rPr>
                <w:rFonts w:ascii="Arial" w:hAnsi="Arial" w:cs="Arial"/>
              </w:rPr>
              <w:t>V……………</w:t>
            </w:r>
            <w:proofErr w:type="gramStart"/>
            <w:r w:rsidRPr="00D9780F">
              <w:rPr>
                <w:rFonts w:ascii="Arial" w:hAnsi="Arial" w:cs="Arial"/>
              </w:rPr>
              <w:t>…….</w:t>
            </w:r>
            <w:proofErr w:type="gramEnd"/>
            <w:r w:rsidRPr="00D9780F">
              <w:rPr>
                <w:rFonts w:ascii="Arial" w:hAnsi="Arial" w:cs="Arial"/>
              </w:rPr>
              <w:t>. dne………</w:t>
            </w:r>
          </w:p>
        </w:tc>
      </w:tr>
      <w:tr w:rsidR="00943F4A" w:rsidRPr="00E725DA" w14:paraId="206AB041" w14:textId="77777777" w:rsidTr="00BD0F34">
        <w:trPr>
          <w:gridAfter w:val="1"/>
          <w:wAfter w:w="140" w:type="dxa"/>
        </w:trPr>
        <w:tc>
          <w:tcPr>
            <w:tcW w:w="4536" w:type="dxa"/>
            <w:shd w:val="clear" w:color="auto" w:fill="auto"/>
          </w:tcPr>
          <w:p w14:paraId="1FE0D7AC" w14:textId="77777777" w:rsidR="00943F4A" w:rsidRPr="00D9780F" w:rsidRDefault="00943F4A" w:rsidP="00943F4A">
            <w:pPr>
              <w:rPr>
                <w:rFonts w:ascii="Arial" w:hAnsi="Arial" w:cs="Arial"/>
              </w:rPr>
            </w:pPr>
          </w:p>
        </w:tc>
        <w:tc>
          <w:tcPr>
            <w:tcW w:w="4536" w:type="dxa"/>
            <w:gridSpan w:val="2"/>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BD0F34">
        <w:trPr>
          <w:gridAfter w:val="1"/>
          <w:wAfter w:w="140" w:type="dxa"/>
        </w:trPr>
        <w:tc>
          <w:tcPr>
            <w:tcW w:w="4536" w:type="dxa"/>
            <w:shd w:val="clear" w:color="auto" w:fill="auto"/>
          </w:tcPr>
          <w:p w14:paraId="37F8649D" w14:textId="77777777" w:rsidR="00943F4A" w:rsidRPr="00D9780F" w:rsidRDefault="00943F4A" w:rsidP="00943F4A">
            <w:pPr>
              <w:rPr>
                <w:rFonts w:ascii="Arial" w:hAnsi="Arial" w:cs="Arial"/>
              </w:rPr>
            </w:pPr>
            <w:r w:rsidRPr="00D9780F">
              <w:rPr>
                <w:rFonts w:ascii="Arial" w:hAnsi="Arial" w:cs="Arial"/>
              </w:rPr>
              <w:t>……………………………………</w:t>
            </w:r>
          </w:p>
        </w:tc>
        <w:tc>
          <w:tcPr>
            <w:tcW w:w="4536" w:type="dxa"/>
            <w:gridSpan w:val="2"/>
            <w:shd w:val="clear" w:color="auto" w:fill="auto"/>
          </w:tcPr>
          <w:p w14:paraId="4F389AF3" w14:textId="77777777" w:rsidR="00943F4A" w:rsidRPr="00D9780F" w:rsidRDefault="00943F4A" w:rsidP="00943F4A">
            <w:pPr>
              <w:rPr>
                <w:rFonts w:ascii="Arial" w:hAnsi="Arial" w:cs="Arial"/>
              </w:rPr>
            </w:pPr>
            <w:r w:rsidRPr="00D9780F">
              <w:rPr>
                <w:rFonts w:ascii="Arial" w:hAnsi="Arial" w:cs="Arial"/>
              </w:rPr>
              <w:t>……………………………………</w:t>
            </w:r>
          </w:p>
        </w:tc>
      </w:tr>
      <w:tr w:rsidR="00943F4A" w:rsidRPr="00E725DA" w14:paraId="350303E7" w14:textId="77777777" w:rsidTr="00BD0F34">
        <w:trPr>
          <w:gridAfter w:val="1"/>
          <w:wAfter w:w="140" w:type="dxa"/>
        </w:trPr>
        <w:tc>
          <w:tcPr>
            <w:tcW w:w="4536" w:type="dxa"/>
            <w:shd w:val="clear" w:color="auto" w:fill="auto"/>
          </w:tcPr>
          <w:p w14:paraId="2ED8D295" w14:textId="27DE2E32" w:rsidR="00943F4A" w:rsidRPr="00D9780F" w:rsidRDefault="00943F4A" w:rsidP="00943F4A">
            <w:pPr>
              <w:rPr>
                <w:rFonts w:ascii="Arial" w:hAnsi="Arial" w:cs="Arial"/>
                <w:b/>
              </w:rPr>
            </w:pPr>
          </w:p>
        </w:tc>
        <w:tc>
          <w:tcPr>
            <w:tcW w:w="4536" w:type="dxa"/>
            <w:gridSpan w:val="2"/>
            <w:shd w:val="clear" w:color="auto" w:fill="auto"/>
          </w:tcPr>
          <w:p w14:paraId="4F135DD1" w14:textId="119F0BE9" w:rsidR="00943F4A" w:rsidRPr="00D9780F" w:rsidRDefault="00943F4A" w:rsidP="00943F4A">
            <w:pPr>
              <w:rPr>
                <w:rFonts w:ascii="Arial" w:hAnsi="Arial" w:cs="Arial"/>
                <w:b/>
              </w:rPr>
            </w:pPr>
          </w:p>
        </w:tc>
      </w:tr>
      <w:tr w:rsidR="00BD0F34" w:rsidRPr="00A57CD4" w14:paraId="3CDCA8D9" w14:textId="77777777" w:rsidTr="00BD0F34">
        <w:tc>
          <w:tcPr>
            <w:tcW w:w="4606" w:type="dxa"/>
            <w:gridSpan w:val="2"/>
            <w:shd w:val="clear" w:color="auto" w:fill="auto"/>
          </w:tcPr>
          <w:p w14:paraId="32944AE3" w14:textId="77777777" w:rsidR="00BD0F34" w:rsidRDefault="00BD0F34" w:rsidP="004D612F">
            <w:pPr>
              <w:rPr>
                <w:rFonts w:ascii="Arial" w:hAnsi="Arial" w:cs="Arial"/>
                <w:b/>
                <w:bCs/>
              </w:rPr>
            </w:pPr>
            <w:r w:rsidRPr="00487887">
              <w:rPr>
                <w:rFonts w:ascii="Arial" w:hAnsi="Arial" w:cs="Arial"/>
                <w:b/>
                <w:bCs/>
              </w:rPr>
              <w:t>Objednatel</w:t>
            </w:r>
          </w:p>
          <w:p w14:paraId="634732A9" w14:textId="23E898C2" w:rsidR="00E64273" w:rsidRDefault="00E64273" w:rsidP="004D612F">
            <w:pPr>
              <w:rPr>
                <w:rFonts w:ascii="Arial" w:hAnsi="Arial" w:cs="Arial"/>
                <w:b/>
                <w:bCs/>
              </w:rPr>
            </w:pPr>
            <w:r>
              <w:rPr>
                <w:rFonts w:ascii="Arial" w:hAnsi="Arial" w:cs="Arial"/>
                <w:b/>
                <w:bCs/>
              </w:rPr>
              <w:t>Ing. Miroslav Kučera</w:t>
            </w:r>
          </w:p>
          <w:p w14:paraId="7E09C71E" w14:textId="371A1A3C" w:rsidR="00BD0F34" w:rsidRDefault="00E64273" w:rsidP="004D612F">
            <w:pPr>
              <w:rPr>
                <w:rFonts w:ascii="Arial" w:hAnsi="Arial" w:cs="Arial"/>
                <w:b/>
                <w:bCs/>
              </w:rPr>
            </w:pPr>
            <w:r>
              <w:rPr>
                <w:rFonts w:ascii="Arial" w:hAnsi="Arial" w:cs="Arial"/>
                <w:b/>
                <w:bCs/>
              </w:rPr>
              <w:t>ředitel KPÚ pro Pardubický kraj</w:t>
            </w:r>
            <w:r w:rsidR="00BD0F34">
              <w:rPr>
                <w:rFonts w:ascii="Arial" w:hAnsi="Arial" w:cs="Arial"/>
                <w:b/>
                <w:bCs/>
              </w:rPr>
              <w:t xml:space="preserve"> </w:t>
            </w:r>
          </w:p>
          <w:p w14:paraId="5828D63D" w14:textId="77777777" w:rsidR="00BD0F34" w:rsidRPr="00487887" w:rsidRDefault="00BD0F34" w:rsidP="004D612F">
            <w:pPr>
              <w:rPr>
                <w:rFonts w:ascii="Arial" w:hAnsi="Arial" w:cs="Arial"/>
                <w:b/>
                <w:bCs/>
              </w:rPr>
            </w:pPr>
          </w:p>
        </w:tc>
        <w:tc>
          <w:tcPr>
            <w:tcW w:w="4606" w:type="dxa"/>
            <w:gridSpan w:val="2"/>
            <w:shd w:val="clear" w:color="auto" w:fill="auto"/>
          </w:tcPr>
          <w:p w14:paraId="31AFC43E" w14:textId="77777777" w:rsidR="00BD0F34" w:rsidRDefault="00BD0F34" w:rsidP="004D612F">
            <w:pPr>
              <w:rPr>
                <w:rFonts w:ascii="Arial" w:hAnsi="Arial" w:cs="Arial"/>
                <w:b/>
                <w:bCs/>
              </w:rPr>
            </w:pPr>
            <w:r w:rsidRPr="00487887">
              <w:rPr>
                <w:rFonts w:ascii="Arial" w:hAnsi="Arial" w:cs="Arial"/>
                <w:b/>
                <w:bCs/>
              </w:rPr>
              <w:t>zhotovitel</w:t>
            </w:r>
          </w:p>
          <w:p w14:paraId="3F084F72" w14:textId="77777777" w:rsidR="00BD0F34" w:rsidRPr="00A57CD4" w:rsidRDefault="00BD0F34" w:rsidP="004D612F">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4FB97AC0" w14:textId="77777777" w:rsidR="005B4750" w:rsidRPr="00D9780F" w:rsidRDefault="005B4750" w:rsidP="009B3B28">
      <w:pPr>
        <w:rPr>
          <w:rFonts w:ascii="Arial" w:hAnsi="Arial" w:cs="Arial"/>
        </w:rPr>
      </w:pPr>
    </w:p>
    <w:p w14:paraId="19A6FCAE" w14:textId="77777777" w:rsidR="005B4750" w:rsidRPr="00D9780F" w:rsidRDefault="005B4750" w:rsidP="009B3B28">
      <w:pPr>
        <w:rPr>
          <w:rFonts w:ascii="Arial" w:hAnsi="Arial" w:cs="Arial"/>
        </w:rPr>
      </w:pPr>
    </w:p>
    <w:p w14:paraId="2DA2EF41" w14:textId="2300DBCA" w:rsidR="00421DE5" w:rsidRDefault="00421DE5">
      <w:pPr>
        <w:rPr>
          <w:rFonts w:ascii="Arial" w:hAnsi="Arial" w:cs="Arial"/>
        </w:rPr>
      </w:pPr>
      <w:r>
        <w:rPr>
          <w:rFonts w:ascii="Arial" w:hAnsi="Arial" w:cs="Arial"/>
        </w:rPr>
        <w:br w:type="page"/>
      </w:r>
    </w:p>
    <w:p w14:paraId="31485254" w14:textId="77777777" w:rsidR="00656029" w:rsidRDefault="00656029" w:rsidP="00656029">
      <w:pPr>
        <w:rPr>
          <w:rFonts w:ascii="Arial" w:hAnsi="Arial" w:cs="Arial"/>
          <w:b/>
          <w:bCs/>
          <w:sz w:val="24"/>
          <w:szCs w:val="24"/>
          <w:u w:val="single"/>
        </w:rPr>
      </w:pPr>
      <w:bookmarkStart w:id="62" w:name="_Hlk72416864"/>
      <w:r>
        <w:rPr>
          <w:rFonts w:ascii="Arial" w:hAnsi="Arial" w:cs="Arial"/>
          <w:b/>
          <w:bCs/>
          <w:sz w:val="24"/>
          <w:szCs w:val="24"/>
          <w:u w:val="single"/>
        </w:rPr>
        <w:lastRenderedPageBreak/>
        <w:t>Příloha č. 1 smlouvy o dílo – specifikace díla</w:t>
      </w:r>
    </w:p>
    <w:p w14:paraId="7B032C7E" w14:textId="77777777" w:rsidR="00656029" w:rsidRDefault="00656029" w:rsidP="00656029">
      <w:pPr>
        <w:autoSpaceDE w:val="0"/>
        <w:autoSpaceDN w:val="0"/>
        <w:adjustRightInd w:val="0"/>
        <w:spacing w:after="0" w:line="240" w:lineRule="auto"/>
        <w:jc w:val="both"/>
        <w:rPr>
          <w:rFonts w:ascii="Arial" w:eastAsia="TimesNewRomanPSMT" w:hAnsi="Arial" w:cs="Arial"/>
        </w:rPr>
      </w:pPr>
      <w:r>
        <w:rPr>
          <w:rFonts w:ascii="Arial" w:eastAsia="TimesNewRomanPSMT" w:hAnsi="Arial" w:cs="Arial"/>
        </w:rPr>
        <w:t xml:space="preserve">Na základě schválených Komplexních pozemkových úprav v </w:t>
      </w:r>
      <w:proofErr w:type="spellStart"/>
      <w:r>
        <w:rPr>
          <w:rFonts w:ascii="Arial" w:eastAsia="TimesNewRomanPSMT" w:hAnsi="Arial" w:cs="Arial"/>
        </w:rPr>
        <w:t>k.ú</w:t>
      </w:r>
      <w:proofErr w:type="spellEnd"/>
      <w:r>
        <w:rPr>
          <w:rFonts w:ascii="Arial" w:eastAsia="TimesNewRomanPSMT" w:hAnsi="Arial" w:cs="Arial"/>
        </w:rPr>
        <w:t>. Dětřichov u Moravské Třebové je vypracována projektová dokumentace pro stavbu tůní T1 a T2, polní cesty C3 a polní cesty C1 severně od obce Dětřichov u Moravské Třebové.</w:t>
      </w:r>
    </w:p>
    <w:p w14:paraId="43CEC540" w14:textId="77777777" w:rsidR="00656029" w:rsidRDefault="00656029" w:rsidP="00656029">
      <w:pPr>
        <w:autoSpaceDE w:val="0"/>
        <w:autoSpaceDN w:val="0"/>
        <w:adjustRightInd w:val="0"/>
        <w:spacing w:after="0" w:line="240" w:lineRule="auto"/>
        <w:jc w:val="both"/>
        <w:rPr>
          <w:rFonts w:ascii="Arial" w:eastAsia="TimesNewRomanPSMT" w:hAnsi="Arial" w:cs="Arial"/>
        </w:rPr>
      </w:pPr>
    </w:p>
    <w:p w14:paraId="7DA19D43" w14:textId="77777777" w:rsidR="00533FD9" w:rsidRDefault="00533FD9" w:rsidP="00656029">
      <w:pPr>
        <w:autoSpaceDE w:val="0"/>
        <w:autoSpaceDN w:val="0"/>
        <w:adjustRightInd w:val="0"/>
        <w:spacing w:after="0" w:line="240" w:lineRule="auto"/>
        <w:jc w:val="both"/>
        <w:rPr>
          <w:rFonts w:ascii="Arial" w:eastAsia="TimesNewRomanPSMT" w:hAnsi="Arial" w:cs="Arial"/>
        </w:rPr>
      </w:pPr>
    </w:p>
    <w:p w14:paraId="162D7585" w14:textId="77777777" w:rsidR="00533FD9" w:rsidRDefault="00533FD9" w:rsidP="00656029">
      <w:pPr>
        <w:autoSpaceDE w:val="0"/>
        <w:autoSpaceDN w:val="0"/>
        <w:adjustRightInd w:val="0"/>
        <w:spacing w:after="0" w:line="240" w:lineRule="auto"/>
        <w:jc w:val="both"/>
        <w:rPr>
          <w:rFonts w:ascii="Arial" w:eastAsia="TimesNewRomanPSMT" w:hAnsi="Arial" w:cs="Arial"/>
        </w:rPr>
      </w:pPr>
    </w:p>
    <w:p w14:paraId="6E71FC3E" w14:textId="77777777" w:rsidR="00656029" w:rsidRDefault="00656029" w:rsidP="00656029">
      <w:pPr>
        <w:autoSpaceDE w:val="0"/>
        <w:autoSpaceDN w:val="0"/>
        <w:adjustRightInd w:val="0"/>
        <w:spacing w:after="0" w:line="240" w:lineRule="auto"/>
        <w:jc w:val="both"/>
        <w:rPr>
          <w:rFonts w:ascii="Arial" w:eastAsia="TimesNewRomanPSMT" w:hAnsi="Arial" w:cs="Arial"/>
          <w:b/>
          <w:bCs/>
          <w:u w:val="single"/>
        </w:rPr>
      </w:pPr>
      <w:r>
        <w:rPr>
          <w:rFonts w:ascii="Arial" w:eastAsia="TimesNewRomanPSMT" w:hAnsi="Arial" w:cs="Arial"/>
          <w:b/>
          <w:bCs/>
          <w:u w:val="single"/>
        </w:rPr>
        <w:t>Vodní tůně T1 a T2:</w:t>
      </w:r>
    </w:p>
    <w:p w14:paraId="25E6C81E" w14:textId="77777777" w:rsidR="00656029" w:rsidRDefault="00656029" w:rsidP="00656029">
      <w:pPr>
        <w:autoSpaceDE w:val="0"/>
        <w:autoSpaceDN w:val="0"/>
        <w:adjustRightInd w:val="0"/>
        <w:spacing w:after="0" w:line="240" w:lineRule="auto"/>
        <w:jc w:val="both"/>
        <w:rPr>
          <w:rFonts w:ascii="Arial" w:eastAsia="TimesNewRomanPSMT" w:hAnsi="Arial" w:cs="Arial"/>
        </w:rPr>
      </w:pPr>
      <w:r>
        <w:rPr>
          <w:rFonts w:ascii="Arial" w:eastAsia="TimesNewRomanPSMT" w:hAnsi="Arial" w:cs="Arial"/>
        </w:rPr>
        <w:t xml:space="preserve">Jedná se o boční vodní </w:t>
      </w:r>
      <w:proofErr w:type="gramStart"/>
      <w:r>
        <w:rPr>
          <w:rFonts w:ascii="Arial" w:eastAsia="TimesNewRomanPSMT" w:hAnsi="Arial" w:cs="Arial"/>
        </w:rPr>
        <w:t>zdrže - tůně</w:t>
      </w:r>
      <w:proofErr w:type="gramEnd"/>
      <w:r>
        <w:rPr>
          <w:rFonts w:ascii="Arial" w:eastAsia="TimesNewRomanPSMT" w:hAnsi="Arial" w:cs="Arial"/>
        </w:rPr>
        <w:t xml:space="preserve"> v údolnici na levém břehu toku Bílý potok. Nápustné a výpustné zařízení není navrhováno, tůně budou napájeny drenážní vodou. Důvodem je akumulace vody se zadržením v krajině, útočiště mokřadních rostlin a živočichů, vytvoření krajinotvorného prvku. Ve zhlaví nádrží bude vytvořeno litorální pásmo s hloubkou vody 0 – 0,5 m.</w:t>
      </w:r>
    </w:p>
    <w:p w14:paraId="2197E876" w14:textId="77777777" w:rsidR="00656029" w:rsidRDefault="00656029" w:rsidP="00656029">
      <w:pPr>
        <w:autoSpaceDE w:val="0"/>
        <w:autoSpaceDN w:val="0"/>
        <w:adjustRightInd w:val="0"/>
        <w:spacing w:after="0" w:line="240" w:lineRule="auto"/>
        <w:jc w:val="both"/>
        <w:rPr>
          <w:rFonts w:ascii="Arial" w:eastAsia="TimesNewRomanPSMT" w:hAnsi="Arial" w:cs="Arial"/>
        </w:rPr>
      </w:pPr>
    </w:p>
    <w:p w14:paraId="6A3AB823" w14:textId="77777777" w:rsidR="00533FD9" w:rsidRDefault="00533FD9" w:rsidP="00656029">
      <w:pPr>
        <w:autoSpaceDE w:val="0"/>
        <w:autoSpaceDN w:val="0"/>
        <w:adjustRightInd w:val="0"/>
        <w:spacing w:after="0" w:line="240" w:lineRule="auto"/>
        <w:jc w:val="both"/>
        <w:rPr>
          <w:rFonts w:ascii="Arial" w:eastAsia="TimesNewRomanPSMT" w:hAnsi="Arial" w:cs="Arial"/>
        </w:rPr>
      </w:pPr>
    </w:p>
    <w:p w14:paraId="5BBDCE3B" w14:textId="77777777" w:rsidR="00656029" w:rsidRDefault="00656029" w:rsidP="00656029">
      <w:pPr>
        <w:autoSpaceDE w:val="0"/>
        <w:autoSpaceDN w:val="0"/>
        <w:adjustRightInd w:val="0"/>
        <w:spacing w:after="0" w:line="240" w:lineRule="auto"/>
        <w:jc w:val="both"/>
        <w:rPr>
          <w:rFonts w:ascii="Arial" w:eastAsia="TimesNewRomanPSMT" w:hAnsi="Arial" w:cs="Arial"/>
        </w:rPr>
      </w:pPr>
      <w:r>
        <w:rPr>
          <w:rFonts w:ascii="Arial" w:eastAsia="TimesNewRomanPSMT" w:hAnsi="Arial" w:cs="Arial"/>
        </w:rPr>
        <w:t>Návrh hrází:</w:t>
      </w:r>
    </w:p>
    <w:p w14:paraId="1B9DA5B2" w14:textId="77777777" w:rsidR="00656029" w:rsidRDefault="00656029" w:rsidP="00656029">
      <w:pPr>
        <w:autoSpaceDE w:val="0"/>
        <w:autoSpaceDN w:val="0"/>
        <w:adjustRightInd w:val="0"/>
        <w:spacing w:after="0" w:line="240" w:lineRule="auto"/>
        <w:jc w:val="both"/>
        <w:rPr>
          <w:rFonts w:ascii="Arial" w:eastAsia="TimesNewRomanPSMT" w:hAnsi="Arial" w:cs="Arial"/>
        </w:rPr>
      </w:pPr>
      <w:r>
        <w:rPr>
          <w:rFonts w:ascii="Arial" w:eastAsia="TimesNewRomanPSMT" w:hAnsi="Arial" w:cs="Arial"/>
        </w:rPr>
        <w:t>šířka koruny hrází:</w:t>
      </w:r>
      <w:r>
        <w:rPr>
          <w:rFonts w:ascii="Arial" w:eastAsia="TimesNewRomanPSMT" w:hAnsi="Arial" w:cs="Arial"/>
        </w:rPr>
        <w:tab/>
      </w:r>
      <w:r>
        <w:rPr>
          <w:rFonts w:ascii="Arial" w:eastAsia="TimesNewRomanPSMT" w:hAnsi="Arial" w:cs="Arial"/>
        </w:rPr>
        <w:tab/>
        <w:t xml:space="preserve"> </w:t>
      </w:r>
      <w:r>
        <w:rPr>
          <w:rFonts w:ascii="Arial" w:eastAsia="TimesNewRomanPSMT" w:hAnsi="Arial" w:cs="Arial"/>
        </w:rPr>
        <w:tab/>
      </w:r>
      <w:r>
        <w:rPr>
          <w:rFonts w:ascii="Arial" w:eastAsia="TimesNewRomanPSMT" w:hAnsi="Arial" w:cs="Arial"/>
        </w:rPr>
        <w:tab/>
        <w:t>2,0m</w:t>
      </w:r>
    </w:p>
    <w:p w14:paraId="09EA6599" w14:textId="77777777" w:rsidR="00656029" w:rsidRDefault="00656029" w:rsidP="00656029">
      <w:pPr>
        <w:autoSpaceDE w:val="0"/>
        <w:autoSpaceDN w:val="0"/>
        <w:adjustRightInd w:val="0"/>
        <w:spacing w:after="0" w:line="240" w:lineRule="auto"/>
        <w:jc w:val="both"/>
        <w:rPr>
          <w:rFonts w:ascii="Arial" w:eastAsia="TimesNewRomanPSMT" w:hAnsi="Arial" w:cs="Arial"/>
        </w:rPr>
      </w:pPr>
      <w:r>
        <w:rPr>
          <w:rFonts w:ascii="Arial" w:eastAsia="TimesNewRomanPSMT" w:hAnsi="Arial" w:cs="Arial"/>
        </w:rPr>
        <w:t>příčný sklon koruny hrází:</w:t>
      </w:r>
      <w:r>
        <w:rPr>
          <w:rFonts w:ascii="Arial" w:eastAsia="TimesNewRomanPSMT" w:hAnsi="Arial" w:cs="Arial"/>
        </w:rPr>
        <w:tab/>
      </w:r>
      <w:r>
        <w:rPr>
          <w:rFonts w:ascii="Arial" w:eastAsia="TimesNewRomanPSMT" w:hAnsi="Arial" w:cs="Arial"/>
        </w:rPr>
        <w:tab/>
      </w:r>
      <w:r>
        <w:rPr>
          <w:rFonts w:ascii="Arial" w:eastAsia="TimesNewRomanPSMT" w:hAnsi="Arial" w:cs="Arial"/>
        </w:rPr>
        <w:tab/>
      </w:r>
      <w:proofErr w:type="gramStart"/>
      <w:r>
        <w:rPr>
          <w:rFonts w:ascii="Arial" w:eastAsia="TimesNewRomanPSMT" w:hAnsi="Arial" w:cs="Arial"/>
        </w:rPr>
        <w:t>4%</w:t>
      </w:r>
      <w:proofErr w:type="gramEnd"/>
      <w:r>
        <w:rPr>
          <w:rFonts w:ascii="Arial" w:eastAsia="TimesNewRomanPSMT" w:hAnsi="Arial" w:cs="Arial"/>
        </w:rPr>
        <w:t xml:space="preserve"> do prostoru tůně</w:t>
      </w:r>
    </w:p>
    <w:p w14:paraId="00486073" w14:textId="77777777" w:rsidR="00656029" w:rsidRDefault="00656029" w:rsidP="00656029">
      <w:pPr>
        <w:autoSpaceDE w:val="0"/>
        <w:autoSpaceDN w:val="0"/>
        <w:adjustRightInd w:val="0"/>
        <w:spacing w:after="0" w:line="240" w:lineRule="auto"/>
        <w:jc w:val="both"/>
        <w:rPr>
          <w:rFonts w:ascii="Arial" w:eastAsia="TimesNewRomanPSMT" w:hAnsi="Arial" w:cs="Arial"/>
        </w:rPr>
      </w:pPr>
      <w:r>
        <w:rPr>
          <w:rFonts w:ascii="Arial" w:eastAsia="TimesNewRomanPSMT" w:hAnsi="Arial" w:cs="Arial"/>
        </w:rPr>
        <w:t>sklon návodního svahu:</w:t>
      </w:r>
      <w:r>
        <w:rPr>
          <w:rFonts w:ascii="Arial" w:eastAsia="TimesNewRomanPSMT" w:hAnsi="Arial" w:cs="Arial"/>
        </w:rPr>
        <w:tab/>
      </w:r>
      <w:r>
        <w:rPr>
          <w:rFonts w:ascii="Arial" w:eastAsia="TimesNewRomanPSMT" w:hAnsi="Arial" w:cs="Arial"/>
        </w:rPr>
        <w:tab/>
      </w:r>
      <w:r>
        <w:rPr>
          <w:rFonts w:ascii="Arial" w:eastAsia="TimesNewRomanPSMT" w:hAnsi="Arial" w:cs="Arial"/>
        </w:rPr>
        <w:tab/>
        <w:t>1:2,5</w:t>
      </w:r>
    </w:p>
    <w:p w14:paraId="73A8C24A" w14:textId="77777777" w:rsidR="00656029" w:rsidRDefault="00656029" w:rsidP="00656029">
      <w:pPr>
        <w:autoSpaceDE w:val="0"/>
        <w:autoSpaceDN w:val="0"/>
        <w:adjustRightInd w:val="0"/>
        <w:spacing w:after="0" w:line="240" w:lineRule="auto"/>
        <w:jc w:val="both"/>
        <w:rPr>
          <w:rFonts w:ascii="Arial" w:eastAsia="TimesNewRomanPSMT" w:hAnsi="Arial" w:cs="Arial"/>
        </w:rPr>
      </w:pPr>
      <w:r>
        <w:rPr>
          <w:rFonts w:ascii="Arial" w:eastAsia="TimesNewRomanPSMT" w:hAnsi="Arial" w:cs="Arial"/>
        </w:rPr>
        <w:t>sklon vzdušného svahu:</w:t>
      </w:r>
      <w:r>
        <w:rPr>
          <w:rFonts w:ascii="Arial" w:eastAsia="TimesNewRomanPSMT" w:hAnsi="Arial" w:cs="Arial"/>
        </w:rPr>
        <w:tab/>
      </w:r>
      <w:r>
        <w:rPr>
          <w:rFonts w:ascii="Arial" w:eastAsia="TimesNewRomanPSMT" w:hAnsi="Arial" w:cs="Arial"/>
        </w:rPr>
        <w:tab/>
      </w:r>
      <w:r>
        <w:rPr>
          <w:rFonts w:ascii="Arial" w:eastAsia="TimesNewRomanPSMT" w:hAnsi="Arial" w:cs="Arial"/>
        </w:rPr>
        <w:tab/>
        <w:t>1:3</w:t>
      </w:r>
    </w:p>
    <w:p w14:paraId="2C3278A9" w14:textId="77777777" w:rsidR="00656029" w:rsidRDefault="00656029" w:rsidP="00656029">
      <w:pPr>
        <w:autoSpaceDE w:val="0"/>
        <w:autoSpaceDN w:val="0"/>
        <w:adjustRightInd w:val="0"/>
        <w:spacing w:after="0" w:line="240" w:lineRule="auto"/>
        <w:jc w:val="both"/>
        <w:rPr>
          <w:rFonts w:ascii="Arial" w:eastAsia="TimesNewRomanPSMT" w:hAnsi="Arial" w:cs="Arial"/>
        </w:rPr>
      </w:pPr>
      <w:r>
        <w:rPr>
          <w:rFonts w:ascii="Arial" w:eastAsia="TimesNewRomanPSMT" w:hAnsi="Arial" w:cs="Arial"/>
        </w:rPr>
        <w:t xml:space="preserve">délka hráze T1 </w:t>
      </w:r>
      <w:r>
        <w:rPr>
          <w:rFonts w:ascii="Arial" w:eastAsia="TimesNewRomanPSMT" w:hAnsi="Arial" w:cs="Arial"/>
        </w:rPr>
        <w:tab/>
      </w:r>
      <w:r>
        <w:rPr>
          <w:rFonts w:ascii="Arial" w:eastAsia="TimesNewRomanPSMT" w:hAnsi="Arial" w:cs="Arial"/>
        </w:rPr>
        <w:tab/>
      </w:r>
      <w:r>
        <w:rPr>
          <w:rFonts w:ascii="Arial" w:eastAsia="TimesNewRomanPSMT" w:hAnsi="Arial" w:cs="Arial"/>
        </w:rPr>
        <w:tab/>
      </w:r>
      <w:r>
        <w:rPr>
          <w:rFonts w:ascii="Arial" w:eastAsia="TimesNewRomanPSMT" w:hAnsi="Arial" w:cs="Arial"/>
        </w:rPr>
        <w:tab/>
      </w:r>
      <w:proofErr w:type="gramStart"/>
      <w:r>
        <w:rPr>
          <w:rFonts w:ascii="Arial" w:eastAsia="TimesNewRomanPSMT" w:hAnsi="Arial" w:cs="Arial"/>
        </w:rPr>
        <w:t>36m</w:t>
      </w:r>
      <w:proofErr w:type="gramEnd"/>
    </w:p>
    <w:p w14:paraId="274BC34A" w14:textId="77777777" w:rsidR="00656029" w:rsidRDefault="00656029" w:rsidP="00656029">
      <w:pPr>
        <w:autoSpaceDE w:val="0"/>
        <w:autoSpaceDN w:val="0"/>
        <w:adjustRightInd w:val="0"/>
        <w:spacing w:after="0" w:line="240" w:lineRule="auto"/>
        <w:jc w:val="both"/>
        <w:rPr>
          <w:rFonts w:ascii="Arial" w:eastAsia="TimesNewRomanPSMT" w:hAnsi="Arial" w:cs="Arial"/>
        </w:rPr>
      </w:pPr>
      <w:r>
        <w:rPr>
          <w:rFonts w:ascii="Arial" w:eastAsia="TimesNewRomanPSMT" w:hAnsi="Arial" w:cs="Arial"/>
        </w:rPr>
        <w:t xml:space="preserve">délka hráze T2 </w:t>
      </w:r>
      <w:r>
        <w:rPr>
          <w:rFonts w:ascii="Arial" w:eastAsia="TimesNewRomanPSMT" w:hAnsi="Arial" w:cs="Arial"/>
        </w:rPr>
        <w:tab/>
      </w:r>
      <w:r>
        <w:rPr>
          <w:rFonts w:ascii="Arial" w:eastAsia="TimesNewRomanPSMT" w:hAnsi="Arial" w:cs="Arial"/>
        </w:rPr>
        <w:tab/>
      </w:r>
      <w:r>
        <w:rPr>
          <w:rFonts w:ascii="Arial" w:eastAsia="TimesNewRomanPSMT" w:hAnsi="Arial" w:cs="Arial"/>
        </w:rPr>
        <w:tab/>
      </w:r>
      <w:r>
        <w:rPr>
          <w:rFonts w:ascii="Arial" w:eastAsia="TimesNewRomanPSMT" w:hAnsi="Arial" w:cs="Arial"/>
        </w:rPr>
        <w:tab/>
        <w:t>52,82m</w:t>
      </w:r>
    </w:p>
    <w:p w14:paraId="208FA3D5" w14:textId="77777777" w:rsidR="00656029" w:rsidRDefault="00656029" w:rsidP="00656029">
      <w:pPr>
        <w:autoSpaceDE w:val="0"/>
        <w:autoSpaceDN w:val="0"/>
        <w:adjustRightInd w:val="0"/>
        <w:spacing w:after="0" w:line="240" w:lineRule="auto"/>
        <w:jc w:val="both"/>
        <w:rPr>
          <w:rFonts w:ascii="Arial" w:eastAsia="TimesNewRomanPSMT" w:hAnsi="Arial" w:cs="Arial"/>
        </w:rPr>
      </w:pPr>
      <w:r>
        <w:rPr>
          <w:rFonts w:ascii="Arial" w:eastAsia="TimesNewRomanPSMT" w:hAnsi="Arial" w:cs="Arial"/>
        </w:rPr>
        <w:t xml:space="preserve">kóta koruny T1 </w:t>
      </w:r>
      <w:r>
        <w:rPr>
          <w:rFonts w:ascii="Arial" w:eastAsia="TimesNewRomanPSMT" w:hAnsi="Arial" w:cs="Arial"/>
        </w:rPr>
        <w:tab/>
      </w:r>
      <w:r>
        <w:rPr>
          <w:rFonts w:ascii="Arial" w:eastAsia="TimesNewRomanPSMT" w:hAnsi="Arial" w:cs="Arial"/>
        </w:rPr>
        <w:tab/>
      </w:r>
      <w:r>
        <w:rPr>
          <w:rFonts w:ascii="Arial" w:eastAsia="TimesNewRomanPSMT" w:hAnsi="Arial" w:cs="Arial"/>
        </w:rPr>
        <w:tab/>
      </w:r>
      <w:r>
        <w:rPr>
          <w:rFonts w:ascii="Arial" w:eastAsia="TimesNewRomanPSMT" w:hAnsi="Arial" w:cs="Arial"/>
        </w:rPr>
        <w:tab/>
        <w:t>406,36 – 406,47m n.m.</w:t>
      </w:r>
    </w:p>
    <w:p w14:paraId="418CF3D4" w14:textId="77777777" w:rsidR="00656029" w:rsidRDefault="00656029" w:rsidP="00656029">
      <w:pPr>
        <w:autoSpaceDE w:val="0"/>
        <w:autoSpaceDN w:val="0"/>
        <w:adjustRightInd w:val="0"/>
        <w:spacing w:after="0" w:line="240" w:lineRule="auto"/>
        <w:jc w:val="both"/>
        <w:rPr>
          <w:rFonts w:ascii="Arial" w:eastAsia="TimesNewRomanPSMT" w:hAnsi="Arial" w:cs="Arial"/>
        </w:rPr>
      </w:pPr>
      <w:r>
        <w:rPr>
          <w:rFonts w:ascii="Arial" w:eastAsia="TimesNewRomanPSMT" w:hAnsi="Arial" w:cs="Arial"/>
        </w:rPr>
        <w:t xml:space="preserve">kóta koruny T2 </w:t>
      </w:r>
      <w:r>
        <w:rPr>
          <w:rFonts w:ascii="Arial" w:eastAsia="TimesNewRomanPSMT" w:hAnsi="Arial" w:cs="Arial"/>
        </w:rPr>
        <w:tab/>
      </w:r>
      <w:r>
        <w:rPr>
          <w:rFonts w:ascii="Arial" w:eastAsia="TimesNewRomanPSMT" w:hAnsi="Arial" w:cs="Arial"/>
        </w:rPr>
        <w:tab/>
      </w:r>
      <w:r>
        <w:rPr>
          <w:rFonts w:ascii="Arial" w:eastAsia="TimesNewRomanPSMT" w:hAnsi="Arial" w:cs="Arial"/>
        </w:rPr>
        <w:tab/>
      </w:r>
      <w:r>
        <w:rPr>
          <w:rFonts w:ascii="Arial" w:eastAsia="TimesNewRomanPSMT" w:hAnsi="Arial" w:cs="Arial"/>
        </w:rPr>
        <w:tab/>
        <w:t>408,05 – 408,32m n.m.</w:t>
      </w:r>
    </w:p>
    <w:p w14:paraId="5772D080" w14:textId="77777777" w:rsidR="00656029" w:rsidRDefault="00656029" w:rsidP="00656029">
      <w:pPr>
        <w:autoSpaceDE w:val="0"/>
        <w:autoSpaceDN w:val="0"/>
        <w:adjustRightInd w:val="0"/>
        <w:spacing w:after="0" w:line="240" w:lineRule="auto"/>
        <w:jc w:val="both"/>
        <w:rPr>
          <w:rFonts w:ascii="Arial" w:eastAsia="TimesNewRomanPSMT" w:hAnsi="Arial" w:cs="Arial"/>
        </w:rPr>
      </w:pPr>
      <w:r>
        <w:rPr>
          <w:rFonts w:ascii="Arial" w:eastAsia="TimesNewRomanPSMT" w:hAnsi="Arial" w:cs="Arial"/>
        </w:rPr>
        <w:t>směrové řešení nepřímé (viz. situace v PD)</w:t>
      </w:r>
    </w:p>
    <w:p w14:paraId="6AB59916" w14:textId="77777777" w:rsidR="00656029" w:rsidRDefault="00656029" w:rsidP="00656029">
      <w:pPr>
        <w:autoSpaceDE w:val="0"/>
        <w:autoSpaceDN w:val="0"/>
        <w:adjustRightInd w:val="0"/>
        <w:spacing w:after="0" w:line="240" w:lineRule="auto"/>
        <w:jc w:val="both"/>
        <w:rPr>
          <w:rFonts w:ascii="Arial" w:eastAsia="TimesNewRomanPSMT" w:hAnsi="Arial" w:cs="Arial"/>
        </w:rPr>
      </w:pPr>
      <w:r>
        <w:rPr>
          <w:rFonts w:ascii="Arial" w:eastAsia="TimesNewRomanPSMT" w:hAnsi="Arial" w:cs="Arial"/>
        </w:rPr>
        <w:t>výškové řešení viz podélné profily v PD</w:t>
      </w:r>
    </w:p>
    <w:p w14:paraId="53BED1FC" w14:textId="77777777" w:rsidR="00656029" w:rsidRDefault="00656029" w:rsidP="00656029">
      <w:pPr>
        <w:autoSpaceDE w:val="0"/>
        <w:autoSpaceDN w:val="0"/>
        <w:adjustRightInd w:val="0"/>
        <w:spacing w:after="0" w:line="240" w:lineRule="auto"/>
        <w:jc w:val="both"/>
        <w:rPr>
          <w:rFonts w:ascii="Arial" w:eastAsia="TimesNewRomanPSMT" w:hAnsi="Arial" w:cs="Arial"/>
        </w:rPr>
      </w:pPr>
      <w:r>
        <w:rPr>
          <w:rFonts w:ascii="Arial" w:eastAsia="TimesNewRomanPSMT" w:hAnsi="Arial" w:cs="Arial"/>
        </w:rPr>
        <w:t>kóta dna nejnižší T1</w:t>
      </w:r>
      <w:r>
        <w:rPr>
          <w:rFonts w:ascii="Arial" w:eastAsia="TimesNewRomanPSMT" w:hAnsi="Arial" w:cs="Arial"/>
        </w:rPr>
        <w:tab/>
      </w:r>
      <w:r>
        <w:rPr>
          <w:rFonts w:ascii="Arial" w:eastAsia="TimesNewRomanPSMT" w:hAnsi="Arial" w:cs="Arial"/>
        </w:rPr>
        <w:tab/>
      </w:r>
      <w:r>
        <w:rPr>
          <w:rFonts w:ascii="Arial" w:eastAsia="TimesNewRomanPSMT" w:hAnsi="Arial" w:cs="Arial"/>
        </w:rPr>
        <w:tab/>
      </w:r>
      <w:r>
        <w:rPr>
          <w:rFonts w:ascii="Arial" w:eastAsia="TimesNewRomanPSMT" w:hAnsi="Arial" w:cs="Arial"/>
        </w:rPr>
        <w:tab/>
        <w:t>405,77m n.m.</w:t>
      </w:r>
    </w:p>
    <w:p w14:paraId="5A8A8716" w14:textId="77777777" w:rsidR="00656029" w:rsidRDefault="00656029" w:rsidP="00656029">
      <w:pPr>
        <w:autoSpaceDE w:val="0"/>
        <w:autoSpaceDN w:val="0"/>
        <w:adjustRightInd w:val="0"/>
        <w:spacing w:after="0" w:line="240" w:lineRule="auto"/>
        <w:jc w:val="both"/>
        <w:rPr>
          <w:rFonts w:ascii="Arial" w:eastAsia="TimesNewRomanPSMT" w:hAnsi="Arial" w:cs="Arial"/>
        </w:rPr>
      </w:pPr>
      <w:r>
        <w:rPr>
          <w:rFonts w:ascii="Arial" w:eastAsia="TimesNewRomanPSMT" w:hAnsi="Arial" w:cs="Arial"/>
        </w:rPr>
        <w:t xml:space="preserve">kóta dna nejnižší T2 </w:t>
      </w:r>
      <w:r>
        <w:rPr>
          <w:rFonts w:ascii="Arial" w:eastAsia="TimesNewRomanPSMT" w:hAnsi="Arial" w:cs="Arial"/>
        </w:rPr>
        <w:tab/>
      </w:r>
      <w:r>
        <w:rPr>
          <w:rFonts w:ascii="Arial" w:eastAsia="TimesNewRomanPSMT" w:hAnsi="Arial" w:cs="Arial"/>
        </w:rPr>
        <w:tab/>
      </w:r>
      <w:r>
        <w:rPr>
          <w:rFonts w:ascii="Arial" w:eastAsia="TimesNewRomanPSMT" w:hAnsi="Arial" w:cs="Arial"/>
        </w:rPr>
        <w:tab/>
      </w:r>
      <w:r>
        <w:rPr>
          <w:rFonts w:ascii="Arial" w:eastAsia="TimesNewRomanPSMT" w:hAnsi="Arial" w:cs="Arial"/>
        </w:rPr>
        <w:tab/>
        <w:t>406,60m n.m.</w:t>
      </w:r>
    </w:p>
    <w:p w14:paraId="0F6D4F55" w14:textId="77777777" w:rsidR="00656029" w:rsidRDefault="00656029" w:rsidP="00656029">
      <w:pPr>
        <w:autoSpaceDE w:val="0"/>
        <w:autoSpaceDN w:val="0"/>
        <w:adjustRightInd w:val="0"/>
        <w:spacing w:after="0" w:line="240" w:lineRule="auto"/>
        <w:jc w:val="both"/>
        <w:rPr>
          <w:rFonts w:ascii="Arial" w:eastAsia="TimesNewRomanPSMT" w:hAnsi="Arial" w:cs="Arial"/>
        </w:rPr>
      </w:pPr>
      <w:r>
        <w:rPr>
          <w:rFonts w:ascii="Arial" w:eastAsia="TimesNewRomanPSMT" w:hAnsi="Arial" w:cs="Arial"/>
        </w:rPr>
        <w:t xml:space="preserve">kóta hladiny vody normál. nadržení T1 </w:t>
      </w:r>
      <w:r>
        <w:rPr>
          <w:rFonts w:ascii="Arial" w:eastAsia="TimesNewRomanPSMT" w:hAnsi="Arial" w:cs="Arial"/>
        </w:rPr>
        <w:tab/>
        <w:t>406,30m n.m.</w:t>
      </w:r>
    </w:p>
    <w:p w14:paraId="6F89186A" w14:textId="77777777" w:rsidR="00656029" w:rsidRDefault="00656029" w:rsidP="00656029">
      <w:pPr>
        <w:autoSpaceDE w:val="0"/>
        <w:autoSpaceDN w:val="0"/>
        <w:adjustRightInd w:val="0"/>
        <w:spacing w:after="0" w:line="240" w:lineRule="auto"/>
        <w:jc w:val="both"/>
        <w:rPr>
          <w:rFonts w:ascii="Arial" w:eastAsia="TimesNewRomanPSMT" w:hAnsi="Arial" w:cs="Arial"/>
        </w:rPr>
      </w:pPr>
      <w:r>
        <w:rPr>
          <w:rFonts w:ascii="Arial" w:eastAsia="TimesNewRomanPSMT" w:hAnsi="Arial" w:cs="Arial"/>
        </w:rPr>
        <w:t xml:space="preserve">kóta hladiny vody normál. nadržení T2 </w:t>
      </w:r>
      <w:r>
        <w:rPr>
          <w:rFonts w:ascii="Arial" w:eastAsia="TimesNewRomanPSMT" w:hAnsi="Arial" w:cs="Arial"/>
        </w:rPr>
        <w:tab/>
        <w:t>407,70m n.m.</w:t>
      </w:r>
    </w:p>
    <w:p w14:paraId="797A7E9C" w14:textId="77777777" w:rsidR="00656029" w:rsidRDefault="00656029" w:rsidP="00656029">
      <w:pPr>
        <w:autoSpaceDE w:val="0"/>
        <w:autoSpaceDN w:val="0"/>
        <w:adjustRightInd w:val="0"/>
        <w:spacing w:after="0" w:line="240" w:lineRule="auto"/>
        <w:jc w:val="both"/>
        <w:rPr>
          <w:rFonts w:ascii="Arial" w:eastAsia="TimesNewRomanPSMT" w:hAnsi="Arial" w:cs="Arial"/>
        </w:rPr>
      </w:pPr>
      <w:r>
        <w:rPr>
          <w:rFonts w:ascii="Arial" w:eastAsia="TimesNewRomanPSMT" w:hAnsi="Arial" w:cs="Arial"/>
        </w:rPr>
        <w:t xml:space="preserve">kóta hladiny vody max. nadržení T1 </w:t>
      </w:r>
      <w:r>
        <w:rPr>
          <w:rFonts w:ascii="Arial" w:eastAsia="TimesNewRomanPSMT" w:hAnsi="Arial" w:cs="Arial"/>
        </w:rPr>
        <w:tab/>
      </w:r>
      <w:r>
        <w:rPr>
          <w:rFonts w:ascii="Arial" w:eastAsia="TimesNewRomanPSMT" w:hAnsi="Arial" w:cs="Arial"/>
        </w:rPr>
        <w:tab/>
        <w:t>406,36m n.m.</w:t>
      </w:r>
    </w:p>
    <w:p w14:paraId="6B581A49" w14:textId="77777777" w:rsidR="00656029" w:rsidRDefault="00656029" w:rsidP="00656029">
      <w:pPr>
        <w:autoSpaceDE w:val="0"/>
        <w:autoSpaceDN w:val="0"/>
        <w:adjustRightInd w:val="0"/>
        <w:spacing w:after="0" w:line="240" w:lineRule="auto"/>
        <w:jc w:val="both"/>
        <w:rPr>
          <w:rFonts w:ascii="Arial" w:eastAsia="TimesNewRomanPSMT" w:hAnsi="Arial" w:cs="Arial"/>
        </w:rPr>
      </w:pPr>
      <w:r>
        <w:rPr>
          <w:rFonts w:ascii="Arial" w:eastAsia="TimesNewRomanPSMT" w:hAnsi="Arial" w:cs="Arial"/>
        </w:rPr>
        <w:t xml:space="preserve">kóta hladiny vody max. nadržení T2 </w:t>
      </w:r>
      <w:r>
        <w:rPr>
          <w:rFonts w:ascii="Arial" w:eastAsia="TimesNewRomanPSMT" w:hAnsi="Arial" w:cs="Arial"/>
        </w:rPr>
        <w:tab/>
      </w:r>
      <w:r>
        <w:rPr>
          <w:rFonts w:ascii="Arial" w:eastAsia="TimesNewRomanPSMT" w:hAnsi="Arial" w:cs="Arial"/>
        </w:rPr>
        <w:tab/>
        <w:t>408,05m n.m.</w:t>
      </w:r>
    </w:p>
    <w:p w14:paraId="2DF546DA" w14:textId="77777777" w:rsidR="00656029" w:rsidRDefault="00656029" w:rsidP="00656029">
      <w:pPr>
        <w:autoSpaceDE w:val="0"/>
        <w:autoSpaceDN w:val="0"/>
        <w:adjustRightInd w:val="0"/>
        <w:spacing w:after="0" w:line="240" w:lineRule="auto"/>
        <w:jc w:val="both"/>
        <w:rPr>
          <w:rFonts w:ascii="Arial" w:eastAsia="TimesNewRomanPSMT" w:hAnsi="Arial" w:cs="Arial"/>
        </w:rPr>
      </w:pPr>
      <w:r>
        <w:rPr>
          <w:rFonts w:ascii="Arial" w:eastAsia="TimesNewRomanPSMT" w:hAnsi="Arial" w:cs="Arial"/>
        </w:rPr>
        <w:t xml:space="preserve">Vhodná zemina do hrází bude odebrána ze zemníků T1 a T2 z dané lokality. Zemina bude ukládána do hrází v mocnosti vrstvy max. 200 mm a hutněna na předepsanou míru hutnění min. </w:t>
      </w:r>
      <w:proofErr w:type="gramStart"/>
      <w:r>
        <w:rPr>
          <w:rFonts w:ascii="Arial" w:eastAsia="TimesNewRomanPSMT" w:hAnsi="Arial" w:cs="Arial"/>
        </w:rPr>
        <w:t>95%</w:t>
      </w:r>
      <w:proofErr w:type="gramEnd"/>
      <w:r>
        <w:rPr>
          <w:rFonts w:ascii="Arial" w:eastAsia="TimesNewRomanPSMT" w:hAnsi="Arial" w:cs="Arial"/>
        </w:rPr>
        <w:t>PS. V zájmovém území je množství zeminy F6 pro těsnící části hrází, zbytek bude tvořen z jílovitých štěrků G3. Zeminy F6 a G3 budou odebírány z prostoru tůní tak, aby nebyl porušen přirozený pokryv těsnění zemin F6 v blízkosti hrází. Vzdušný svah ve sklonu 1:3 bude</w:t>
      </w:r>
    </w:p>
    <w:p w14:paraId="35ABD510" w14:textId="77777777" w:rsidR="00656029" w:rsidRDefault="00656029" w:rsidP="00656029">
      <w:pPr>
        <w:autoSpaceDE w:val="0"/>
        <w:autoSpaceDN w:val="0"/>
        <w:adjustRightInd w:val="0"/>
        <w:spacing w:after="0" w:line="240" w:lineRule="auto"/>
        <w:jc w:val="both"/>
        <w:rPr>
          <w:rFonts w:ascii="Arial" w:eastAsia="TimesNewRomanPSMT" w:hAnsi="Arial" w:cs="Arial"/>
        </w:rPr>
      </w:pPr>
      <w:proofErr w:type="spellStart"/>
      <w:r>
        <w:rPr>
          <w:rFonts w:ascii="Arial" w:eastAsia="TimesNewRomanPSMT" w:hAnsi="Arial" w:cs="Arial"/>
        </w:rPr>
        <w:t>ohumusovaný</w:t>
      </w:r>
      <w:proofErr w:type="spellEnd"/>
      <w:r>
        <w:rPr>
          <w:rFonts w:ascii="Arial" w:eastAsia="TimesNewRomanPSMT" w:hAnsi="Arial" w:cs="Arial"/>
        </w:rPr>
        <w:t xml:space="preserve"> 100 mm a oset travním semenem. Návodní svah bude upraven ve sklonu 1:2,5. Nad max. hladinou bude svah </w:t>
      </w:r>
      <w:proofErr w:type="spellStart"/>
      <w:r>
        <w:rPr>
          <w:rFonts w:ascii="Arial" w:eastAsia="TimesNewRomanPSMT" w:hAnsi="Arial" w:cs="Arial"/>
        </w:rPr>
        <w:t>ohumusovaný</w:t>
      </w:r>
      <w:proofErr w:type="spellEnd"/>
      <w:r>
        <w:rPr>
          <w:rFonts w:ascii="Arial" w:eastAsia="TimesNewRomanPSMT" w:hAnsi="Arial" w:cs="Arial"/>
        </w:rPr>
        <w:t xml:space="preserve"> 100 mm a oset travním semenem. V prostoru násypu hrází bude proveden kontrolní výkop na přítomnost drénů odvodnění. V případě nálezu drénů budou tyto odstraněny při průchodu násypů hrází tůní a řádně rýhy utěsněny jílovitou zeminou F6 se zhutněním. Potom může být přistoupeno na násyp hrází. Drény přicházející z horní části území bude zaústěno do tůní.</w:t>
      </w:r>
    </w:p>
    <w:p w14:paraId="1C19A5AD" w14:textId="77777777" w:rsidR="00656029" w:rsidRDefault="00656029" w:rsidP="00656029">
      <w:pPr>
        <w:autoSpaceDE w:val="0"/>
        <w:autoSpaceDN w:val="0"/>
        <w:adjustRightInd w:val="0"/>
        <w:spacing w:after="0" w:line="240" w:lineRule="auto"/>
        <w:jc w:val="both"/>
        <w:rPr>
          <w:rFonts w:ascii="Arial" w:eastAsia="TimesNewRomanPSMT" w:hAnsi="Arial" w:cs="Arial"/>
        </w:rPr>
      </w:pPr>
    </w:p>
    <w:p w14:paraId="1EF58FAD" w14:textId="77777777" w:rsidR="00656029" w:rsidRDefault="00656029" w:rsidP="00656029">
      <w:pPr>
        <w:autoSpaceDE w:val="0"/>
        <w:autoSpaceDN w:val="0"/>
        <w:adjustRightInd w:val="0"/>
        <w:spacing w:after="0" w:line="240" w:lineRule="auto"/>
        <w:jc w:val="both"/>
        <w:rPr>
          <w:rFonts w:ascii="Arial" w:eastAsia="TimesNewRomanPSMT" w:hAnsi="Arial" w:cs="Arial"/>
        </w:rPr>
      </w:pPr>
      <w:r>
        <w:rPr>
          <w:rFonts w:ascii="Arial" w:eastAsia="TimesNewRomanPSMT" w:hAnsi="Arial" w:cs="Arial"/>
        </w:rPr>
        <w:t xml:space="preserve">Pro výsadbu u tůní budou použity pouze geograficky původní druhy, nejlépe přímo z místních zdrojů. Nebo alespoň ze školek ležících v podobných geografických podmínkách. Výsadba dřevin se bude provádět nejlépe na podzim, zahradnickým způsobem, který je méně náročný na následnou </w:t>
      </w:r>
      <w:proofErr w:type="gramStart"/>
      <w:r>
        <w:rPr>
          <w:rFonts w:ascii="Arial" w:eastAsia="TimesNewRomanPSMT" w:hAnsi="Arial" w:cs="Arial"/>
        </w:rPr>
        <w:t>péči,</w:t>
      </w:r>
      <w:proofErr w:type="gramEnd"/>
      <w:r>
        <w:rPr>
          <w:rFonts w:ascii="Arial" w:eastAsia="TimesNewRomanPSMT" w:hAnsi="Arial" w:cs="Arial"/>
        </w:rPr>
        <w:t xml:space="preserve"> než lesnický způsob výsadby. Výsadba nových sazenic dřevin se provede po konzultaci přibližně dle výsadbových schémat, s ohledem na konfiguraci terénu i na ekologické a estetické vnímání </w:t>
      </w:r>
      <w:proofErr w:type="spellStart"/>
      <w:r>
        <w:rPr>
          <w:rFonts w:ascii="Arial" w:eastAsia="TimesNewRomanPSMT" w:hAnsi="Arial" w:cs="Arial"/>
        </w:rPr>
        <w:t>realizovatele</w:t>
      </w:r>
      <w:proofErr w:type="spellEnd"/>
      <w:r>
        <w:rPr>
          <w:rFonts w:ascii="Arial" w:eastAsia="TimesNewRomanPSMT" w:hAnsi="Arial" w:cs="Arial"/>
        </w:rPr>
        <w:t xml:space="preserve"> výsadeb.</w:t>
      </w:r>
    </w:p>
    <w:p w14:paraId="4D95B1AB" w14:textId="77777777" w:rsidR="00656029" w:rsidRDefault="00656029" w:rsidP="00656029">
      <w:pPr>
        <w:autoSpaceDE w:val="0"/>
        <w:autoSpaceDN w:val="0"/>
        <w:adjustRightInd w:val="0"/>
        <w:spacing w:after="0" w:line="240" w:lineRule="auto"/>
        <w:jc w:val="both"/>
        <w:rPr>
          <w:rFonts w:ascii="Arial" w:eastAsia="TimesNewRomanPSMT" w:hAnsi="Arial" w:cs="Arial"/>
        </w:rPr>
      </w:pPr>
    </w:p>
    <w:p w14:paraId="02CDD474" w14:textId="77777777" w:rsidR="00656029" w:rsidRDefault="00656029" w:rsidP="00656029">
      <w:pPr>
        <w:autoSpaceDE w:val="0"/>
        <w:autoSpaceDN w:val="0"/>
        <w:adjustRightInd w:val="0"/>
        <w:spacing w:after="0" w:line="240" w:lineRule="auto"/>
        <w:jc w:val="both"/>
        <w:rPr>
          <w:rFonts w:ascii="Arial" w:eastAsia="TimesNewRomanPSMT" w:hAnsi="Arial" w:cs="Arial"/>
        </w:rPr>
      </w:pPr>
    </w:p>
    <w:p w14:paraId="2D5C05C3" w14:textId="77777777" w:rsidR="00656029" w:rsidRDefault="00656029" w:rsidP="00656029">
      <w:pPr>
        <w:autoSpaceDE w:val="0"/>
        <w:autoSpaceDN w:val="0"/>
        <w:adjustRightInd w:val="0"/>
        <w:spacing w:after="0" w:line="240" w:lineRule="auto"/>
        <w:jc w:val="both"/>
        <w:rPr>
          <w:rFonts w:ascii="Arial" w:eastAsia="TimesNewRomanPSMT" w:hAnsi="Arial" w:cs="Arial"/>
        </w:rPr>
      </w:pPr>
    </w:p>
    <w:p w14:paraId="3E55D658" w14:textId="77777777" w:rsidR="00656029" w:rsidRDefault="00656029" w:rsidP="00656029">
      <w:pPr>
        <w:autoSpaceDE w:val="0"/>
        <w:autoSpaceDN w:val="0"/>
        <w:adjustRightInd w:val="0"/>
        <w:spacing w:after="0" w:line="240" w:lineRule="auto"/>
        <w:jc w:val="both"/>
        <w:rPr>
          <w:rFonts w:ascii="Arial" w:eastAsia="TimesNewRomanPSMT" w:hAnsi="Arial" w:cs="Arial"/>
        </w:rPr>
      </w:pPr>
    </w:p>
    <w:p w14:paraId="7E0CC9E7" w14:textId="77777777" w:rsidR="00656029" w:rsidRDefault="00656029" w:rsidP="00656029">
      <w:pPr>
        <w:autoSpaceDE w:val="0"/>
        <w:autoSpaceDN w:val="0"/>
        <w:adjustRightInd w:val="0"/>
        <w:spacing w:after="0" w:line="240" w:lineRule="auto"/>
        <w:jc w:val="both"/>
        <w:rPr>
          <w:rFonts w:ascii="Arial" w:eastAsia="TimesNewRomanPSMT" w:hAnsi="Arial" w:cs="Arial"/>
        </w:rPr>
      </w:pPr>
    </w:p>
    <w:p w14:paraId="4BAA9E40" w14:textId="77777777" w:rsidR="00656029" w:rsidRDefault="00656029" w:rsidP="00656029">
      <w:pPr>
        <w:autoSpaceDE w:val="0"/>
        <w:autoSpaceDN w:val="0"/>
        <w:adjustRightInd w:val="0"/>
        <w:spacing w:after="0" w:line="240" w:lineRule="auto"/>
        <w:jc w:val="both"/>
        <w:rPr>
          <w:rFonts w:ascii="Arial" w:eastAsia="TimesNewRomanPSMT" w:hAnsi="Arial" w:cs="Arial"/>
          <w:b/>
          <w:bCs/>
          <w:u w:val="single"/>
        </w:rPr>
      </w:pPr>
      <w:r>
        <w:rPr>
          <w:rFonts w:ascii="Arial" w:eastAsia="TimesNewRomanPSMT" w:hAnsi="Arial" w:cs="Arial"/>
          <w:b/>
          <w:bCs/>
          <w:u w:val="single"/>
        </w:rPr>
        <w:t>Polní cesta C3:</w:t>
      </w:r>
    </w:p>
    <w:p w14:paraId="6B85D67D" w14:textId="77777777" w:rsidR="00656029" w:rsidRDefault="00656029" w:rsidP="00656029">
      <w:pPr>
        <w:autoSpaceDE w:val="0"/>
        <w:autoSpaceDN w:val="0"/>
        <w:adjustRightInd w:val="0"/>
        <w:spacing w:after="0" w:line="240" w:lineRule="auto"/>
        <w:jc w:val="both"/>
        <w:rPr>
          <w:rFonts w:ascii="Arial" w:hAnsi="Arial" w:cs="Arial"/>
        </w:rPr>
      </w:pPr>
      <w:r>
        <w:rPr>
          <w:rFonts w:ascii="Arial" w:hAnsi="Arial" w:cs="Arial"/>
        </w:rPr>
        <w:t>Zpevněná jednopruhová polní cesta kategorie P 4,5/30, šířka v koruně 4,5 m, návrhová rychlost 30 km/hod.</w:t>
      </w:r>
    </w:p>
    <w:p w14:paraId="08826011" w14:textId="77777777" w:rsidR="00656029" w:rsidRDefault="00656029" w:rsidP="00656029">
      <w:pPr>
        <w:autoSpaceDE w:val="0"/>
        <w:autoSpaceDN w:val="0"/>
        <w:adjustRightInd w:val="0"/>
        <w:spacing w:after="0" w:line="240" w:lineRule="auto"/>
        <w:jc w:val="both"/>
        <w:rPr>
          <w:rFonts w:ascii="Arial" w:hAnsi="Arial" w:cs="Arial"/>
        </w:rPr>
      </w:pPr>
      <w:r>
        <w:rPr>
          <w:rFonts w:ascii="Arial" w:hAnsi="Arial" w:cs="Arial"/>
        </w:rPr>
        <w:t xml:space="preserve">Nová cesta s povrchem z mechanicky zpevněného kameniva km 0,000 00 – 0,276 17 </w:t>
      </w:r>
    </w:p>
    <w:p w14:paraId="0CAC19F6" w14:textId="77777777" w:rsidR="00656029" w:rsidRDefault="00656029" w:rsidP="00656029">
      <w:pPr>
        <w:autoSpaceDE w:val="0"/>
        <w:autoSpaceDN w:val="0"/>
        <w:adjustRightInd w:val="0"/>
        <w:spacing w:after="0" w:line="240" w:lineRule="auto"/>
        <w:jc w:val="both"/>
        <w:rPr>
          <w:rFonts w:ascii="Arial" w:hAnsi="Arial" w:cs="Arial"/>
        </w:rPr>
      </w:pPr>
      <w:r>
        <w:rPr>
          <w:rFonts w:ascii="Arial" w:hAnsi="Arial" w:cs="Arial"/>
        </w:rPr>
        <w:t>Je navrženo: třída dopravní zatíženosti VI., návrhová úroveň porušení vozovky D2 kat. list PN 6-5:</w:t>
      </w:r>
    </w:p>
    <w:p w14:paraId="416CA52B" w14:textId="77777777" w:rsidR="00656029" w:rsidRDefault="00656029" w:rsidP="00656029">
      <w:pPr>
        <w:autoSpaceDE w:val="0"/>
        <w:autoSpaceDN w:val="0"/>
        <w:adjustRightInd w:val="0"/>
        <w:spacing w:after="0" w:line="240" w:lineRule="auto"/>
        <w:jc w:val="both"/>
        <w:rPr>
          <w:rFonts w:ascii="Arial" w:hAnsi="Arial" w:cs="Arial"/>
        </w:rPr>
      </w:pPr>
      <w:r>
        <w:rPr>
          <w:rFonts w:ascii="Arial" w:hAnsi="Arial" w:cs="Arial"/>
        </w:rPr>
        <w:t>mechanicky zpevněné kamenivo 32/63 mm 180 mm ČSN 73 6126-1</w:t>
      </w:r>
    </w:p>
    <w:p w14:paraId="0009424F" w14:textId="77777777" w:rsidR="00656029" w:rsidRDefault="00656029" w:rsidP="00656029">
      <w:pPr>
        <w:autoSpaceDE w:val="0"/>
        <w:autoSpaceDN w:val="0"/>
        <w:adjustRightInd w:val="0"/>
        <w:spacing w:after="0" w:line="240" w:lineRule="auto"/>
        <w:jc w:val="both"/>
        <w:rPr>
          <w:rFonts w:ascii="Arial" w:hAnsi="Arial" w:cs="Arial"/>
        </w:rPr>
      </w:pPr>
      <w:r>
        <w:rPr>
          <w:rFonts w:ascii="Arial" w:hAnsi="Arial" w:cs="Arial"/>
        </w:rPr>
        <w:t>štěrkodrť 0/63 mm 200 mm ČSN 73 6126-1</w:t>
      </w:r>
    </w:p>
    <w:p w14:paraId="7E418273" w14:textId="77777777" w:rsidR="00656029" w:rsidRDefault="00656029" w:rsidP="00656029">
      <w:pPr>
        <w:autoSpaceDE w:val="0"/>
        <w:autoSpaceDN w:val="0"/>
        <w:adjustRightInd w:val="0"/>
        <w:spacing w:after="0" w:line="240" w:lineRule="auto"/>
        <w:jc w:val="both"/>
        <w:rPr>
          <w:rFonts w:ascii="Arial" w:hAnsi="Arial" w:cs="Arial"/>
        </w:rPr>
      </w:pPr>
      <w:r>
        <w:rPr>
          <w:rFonts w:ascii="Arial" w:hAnsi="Arial" w:cs="Arial"/>
        </w:rPr>
        <w:t xml:space="preserve">celkem 380 mm min. Edef.2 = 30 </w:t>
      </w:r>
      <w:proofErr w:type="spellStart"/>
      <w:r>
        <w:rPr>
          <w:rFonts w:ascii="Arial" w:hAnsi="Arial" w:cs="Arial"/>
        </w:rPr>
        <w:t>MPa</w:t>
      </w:r>
      <w:proofErr w:type="spellEnd"/>
      <w:r>
        <w:rPr>
          <w:rFonts w:ascii="Arial" w:hAnsi="Arial" w:cs="Arial"/>
        </w:rPr>
        <w:t>, ČSN 73 6109</w:t>
      </w:r>
    </w:p>
    <w:p w14:paraId="323666FF" w14:textId="77777777" w:rsidR="00656029" w:rsidRDefault="00656029" w:rsidP="00656029">
      <w:pPr>
        <w:autoSpaceDE w:val="0"/>
        <w:autoSpaceDN w:val="0"/>
        <w:adjustRightInd w:val="0"/>
        <w:spacing w:after="0" w:line="240" w:lineRule="auto"/>
        <w:jc w:val="both"/>
        <w:rPr>
          <w:rFonts w:ascii="Arial" w:hAnsi="Arial" w:cs="Arial"/>
        </w:rPr>
      </w:pPr>
      <w:r>
        <w:rPr>
          <w:rFonts w:ascii="Arial" w:hAnsi="Arial" w:cs="Arial"/>
        </w:rPr>
        <w:t>sanace podloží výměnou 0/</w:t>
      </w:r>
      <w:proofErr w:type="gramStart"/>
      <w:r>
        <w:rPr>
          <w:rFonts w:ascii="Arial" w:hAnsi="Arial" w:cs="Arial"/>
        </w:rPr>
        <w:t>63 – 0</w:t>
      </w:r>
      <w:proofErr w:type="gramEnd"/>
      <w:r>
        <w:rPr>
          <w:rFonts w:ascii="Arial" w:hAnsi="Arial" w:cs="Arial"/>
        </w:rPr>
        <w:t>/90 mm 400 mm ČSN 73 6126 VYLEPŠENÍ</w:t>
      </w:r>
    </w:p>
    <w:p w14:paraId="6C1A176E" w14:textId="77777777" w:rsidR="00656029" w:rsidRDefault="00656029" w:rsidP="00656029">
      <w:pPr>
        <w:autoSpaceDE w:val="0"/>
        <w:autoSpaceDN w:val="0"/>
        <w:adjustRightInd w:val="0"/>
        <w:spacing w:after="0" w:line="240" w:lineRule="auto"/>
        <w:jc w:val="both"/>
        <w:rPr>
          <w:rFonts w:ascii="Arial" w:hAnsi="Arial" w:cs="Arial"/>
        </w:rPr>
      </w:pPr>
      <w:r>
        <w:rPr>
          <w:rFonts w:ascii="Arial" w:hAnsi="Arial" w:cs="Arial"/>
        </w:rPr>
        <w:t>PODLOŽÍ</w:t>
      </w:r>
    </w:p>
    <w:p w14:paraId="4001CC26" w14:textId="77777777" w:rsidR="00656029" w:rsidRDefault="00656029" w:rsidP="00656029">
      <w:pPr>
        <w:autoSpaceDE w:val="0"/>
        <w:autoSpaceDN w:val="0"/>
        <w:adjustRightInd w:val="0"/>
        <w:spacing w:after="0" w:line="240" w:lineRule="auto"/>
        <w:jc w:val="both"/>
        <w:rPr>
          <w:rFonts w:ascii="Arial" w:hAnsi="Arial" w:cs="Arial"/>
        </w:rPr>
      </w:pPr>
      <w:r>
        <w:rPr>
          <w:rFonts w:ascii="Arial" w:hAnsi="Arial" w:cs="Arial"/>
        </w:rPr>
        <w:t>Modul přetvárnosti ze statické zatěžovací zkoušky deskou Edef2 musí mít podle ČSN 72 1006 hodnotu:</w:t>
      </w:r>
    </w:p>
    <w:p w14:paraId="2001AAF1" w14:textId="77777777" w:rsidR="00656029" w:rsidRDefault="00656029" w:rsidP="00656029">
      <w:pPr>
        <w:autoSpaceDE w:val="0"/>
        <w:autoSpaceDN w:val="0"/>
        <w:adjustRightInd w:val="0"/>
        <w:spacing w:after="0" w:line="240" w:lineRule="auto"/>
        <w:jc w:val="both"/>
        <w:rPr>
          <w:rFonts w:ascii="Arial" w:hAnsi="Arial" w:cs="Arial"/>
        </w:rPr>
      </w:pPr>
      <w:r>
        <w:rPr>
          <w:rFonts w:ascii="Arial" w:hAnsi="Arial" w:cs="Arial"/>
        </w:rPr>
        <w:t xml:space="preserve">- na pláni Edef2 = 30 </w:t>
      </w:r>
      <w:proofErr w:type="spellStart"/>
      <w:r>
        <w:rPr>
          <w:rFonts w:ascii="Arial" w:hAnsi="Arial" w:cs="Arial"/>
        </w:rPr>
        <w:t>MPa</w:t>
      </w:r>
      <w:proofErr w:type="spellEnd"/>
    </w:p>
    <w:p w14:paraId="7B07B0EB" w14:textId="77777777" w:rsidR="00656029" w:rsidRDefault="00656029" w:rsidP="00656029">
      <w:pPr>
        <w:autoSpaceDE w:val="0"/>
        <w:autoSpaceDN w:val="0"/>
        <w:adjustRightInd w:val="0"/>
        <w:spacing w:after="0" w:line="240" w:lineRule="auto"/>
        <w:jc w:val="both"/>
        <w:rPr>
          <w:rFonts w:ascii="Arial" w:hAnsi="Arial" w:cs="Arial"/>
        </w:rPr>
      </w:pPr>
      <w:r>
        <w:rPr>
          <w:rFonts w:ascii="Arial" w:hAnsi="Arial" w:cs="Arial"/>
        </w:rPr>
        <w:t>- na podkladových vrstvách:</w:t>
      </w:r>
    </w:p>
    <w:p w14:paraId="711B319C" w14:textId="77777777" w:rsidR="00656029" w:rsidRDefault="00656029" w:rsidP="00656029">
      <w:pPr>
        <w:autoSpaceDE w:val="0"/>
        <w:autoSpaceDN w:val="0"/>
        <w:adjustRightInd w:val="0"/>
        <w:spacing w:after="0" w:line="240" w:lineRule="auto"/>
        <w:jc w:val="both"/>
        <w:rPr>
          <w:rFonts w:ascii="Arial" w:hAnsi="Arial" w:cs="Arial"/>
        </w:rPr>
      </w:pPr>
      <w:r>
        <w:rPr>
          <w:rFonts w:ascii="Arial" w:hAnsi="Arial" w:cs="Arial"/>
        </w:rPr>
        <w:t xml:space="preserve">Štěrkodrť Edef2 = 70 </w:t>
      </w:r>
      <w:proofErr w:type="spellStart"/>
      <w:r>
        <w:rPr>
          <w:rFonts w:ascii="Arial" w:hAnsi="Arial" w:cs="Arial"/>
        </w:rPr>
        <w:t>MPa</w:t>
      </w:r>
      <w:proofErr w:type="spellEnd"/>
    </w:p>
    <w:p w14:paraId="3B4B32D2" w14:textId="77777777" w:rsidR="00656029" w:rsidRDefault="00656029" w:rsidP="00656029">
      <w:pPr>
        <w:autoSpaceDE w:val="0"/>
        <w:autoSpaceDN w:val="0"/>
        <w:adjustRightInd w:val="0"/>
        <w:spacing w:after="0" w:line="240" w:lineRule="auto"/>
        <w:jc w:val="both"/>
        <w:rPr>
          <w:rFonts w:ascii="Arial" w:hAnsi="Arial" w:cs="Arial"/>
        </w:rPr>
      </w:pPr>
    </w:p>
    <w:p w14:paraId="4EE97396" w14:textId="77777777" w:rsidR="00656029" w:rsidRDefault="00656029" w:rsidP="00656029">
      <w:pPr>
        <w:autoSpaceDE w:val="0"/>
        <w:autoSpaceDN w:val="0"/>
        <w:adjustRightInd w:val="0"/>
        <w:spacing w:after="0" w:line="240" w:lineRule="auto"/>
        <w:jc w:val="both"/>
        <w:rPr>
          <w:rFonts w:ascii="Arial" w:hAnsi="Arial" w:cs="Arial"/>
        </w:rPr>
      </w:pPr>
      <w:r>
        <w:rPr>
          <w:rFonts w:ascii="Arial" w:hAnsi="Arial" w:cs="Arial"/>
        </w:rPr>
        <w:t xml:space="preserve">Zlepšení podloží musí být ověřeno geotechnickým průzkumem v rámci výstavby cesty – po odhalení pláně cesty bude provedeno zjištění únosnosti zátěžovou deskou (po 100 m). V případě, že únosnost bude nižší než 30 </w:t>
      </w:r>
      <w:proofErr w:type="spellStart"/>
      <w:r>
        <w:rPr>
          <w:rFonts w:ascii="Arial" w:hAnsi="Arial" w:cs="Arial"/>
        </w:rPr>
        <w:t>MPa</w:t>
      </w:r>
      <w:proofErr w:type="spellEnd"/>
      <w:r>
        <w:rPr>
          <w:rFonts w:ascii="Arial" w:hAnsi="Arial" w:cs="Arial"/>
        </w:rPr>
        <w:t>, bude na základě laboratorního rozboru určen</w:t>
      </w:r>
    </w:p>
    <w:p w14:paraId="6D041E67" w14:textId="77777777" w:rsidR="00656029" w:rsidRDefault="00656029" w:rsidP="00656029">
      <w:pPr>
        <w:autoSpaceDE w:val="0"/>
        <w:autoSpaceDN w:val="0"/>
        <w:adjustRightInd w:val="0"/>
        <w:spacing w:after="0" w:line="240" w:lineRule="auto"/>
        <w:jc w:val="both"/>
        <w:rPr>
          <w:rFonts w:ascii="Arial" w:hAnsi="Arial" w:cs="Arial"/>
        </w:rPr>
      </w:pPr>
      <w:r>
        <w:rPr>
          <w:rFonts w:ascii="Arial" w:hAnsi="Arial" w:cs="Arial"/>
        </w:rPr>
        <w:t>rozsah a mocnost vylepšení podloží.</w:t>
      </w:r>
    </w:p>
    <w:p w14:paraId="520F383F" w14:textId="77777777" w:rsidR="00656029" w:rsidRDefault="00656029" w:rsidP="00656029">
      <w:pPr>
        <w:autoSpaceDE w:val="0"/>
        <w:autoSpaceDN w:val="0"/>
        <w:adjustRightInd w:val="0"/>
        <w:spacing w:after="0" w:line="240" w:lineRule="auto"/>
        <w:jc w:val="both"/>
        <w:rPr>
          <w:rFonts w:ascii="Arial" w:hAnsi="Arial" w:cs="Arial"/>
        </w:rPr>
      </w:pPr>
    </w:p>
    <w:p w14:paraId="558BEF3D" w14:textId="77777777" w:rsidR="004D612F" w:rsidRDefault="004D612F" w:rsidP="00656029">
      <w:pPr>
        <w:autoSpaceDE w:val="0"/>
        <w:autoSpaceDN w:val="0"/>
        <w:adjustRightInd w:val="0"/>
        <w:spacing w:after="0" w:line="240" w:lineRule="auto"/>
        <w:jc w:val="both"/>
        <w:rPr>
          <w:rFonts w:ascii="Arial" w:hAnsi="Arial" w:cs="Arial"/>
        </w:rPr>
      </w:pPr>
    </w:p>
    <w:p w14:paraId="58421611" w14:textId="77777777" w:rsidR="004D612F" w:rsidRDefault="004D612F" w:rsidP="00656029">
      <w:pPr>
        <w:autoSpaceDE w:val="0"/>
        <w:autoSpaceDN w:val="0"/>
        <w:adjustRightInd w:val="0"/>
        <w:spacing w:after="0" w:line="240" w:lineRule="auto"/>
        <w:jc w:val="both"/>
        <w:rPr>
          <w:rFonts w:ascii="Arial" w:hAnsi="Arial" w:cs="Arial"/>
        </w:rPr>
      </w:pPr>
    </w:p>
    <w:p w14:paraId="09A5EAF0" w14:textId="77777777" w:rsidR="004D612F" w:rsidRDefault="004D612F" w:rsidP="00656029">
      <w:pPr>
        <w:autoSpaceDE w:val="0"/>
        <w:autoSpaceDN w:val="0"/>
        <w:adjustRightInd w:val="0"/>
        <w:spacing w:after="0" w:line="240" w:lineRule="auto"/>
        <w:jc w:val="both"/>
        <w:rPr>
          <w:rFonts w:ascii="Arial" w:hAnsi="Arial" w:cs="Arial"/>
        </w:rPr>
      </w:pPr>
    </w:p>
    <w:p w14:paraId="017B85AC" w14:textId="77777777" w:rsidR="004D612F" w:rsidRDefault="004D612F" w:rsidP="00656029">
      <w:pPr>
        <w:autoSpaceDE w:val="0"/>
        <w:autoSpaceDN w:val="0"/>
        <w:adjustRightInd w:val="0"/>
        <w:spacing w:after="0" w:line="240" w:lineRule="auto"/>
        <w:jc w:val="both"/>
        <w:rPr>
          <w:rFonts w:ascii="Arial" w:hAnsi="Arial" w:cs="Arial"/>
        </w:rPr>
      </w:pPr>
    </w:p>
    <w:p w14:paraId="2CEDB935" w14:textId="77777777" w:rsidR="00656029" w:rsidRDefault="00656029" w:rsidP="00656029">
      <w:pPr>
        <w:autoSpaceDE w:val="0"/>
        <w:autoSpaceDN w:val="0"/>
        <w:adjustRightInd w:val="0"/>
        <w:spacing w:after="0" w:line="240" w:lineRule="auto"/>
        <w:jc w:val="both"/>
        <w:rPr>
          <w:rFonts w:ascii="Arial" w:hAnsi="Arial" w:cs="Arial"/>
          <w:b/>
          <w:bCs/>
          <w:u w:val="single"/>
        </w:rPr>
      </w:pPr>
      <w:r>
        <w:rPr>
          <w:rFonts w:ascii="Arial" w:hAnsi="Arial" w:cs="Arial"/>
          <w:b/>
          <w:bCs/>
          <w:u w:val="single"/>
        </w:rPr>
        <w:t>Polní cesta C1:</w:t>
      </w:r>
    </w:p>
    <w:p w14:paraId="36E6E472" w14:textId="77777777" w:rsidR="00656029" w:rsidRDefault="00656029" w:rsidP="00656029">
      <w:pPr>
        <w:autoSpaceDE w:val="0"/>
        <w:autoSpaceDN w:val="0"/>
        <w:adjustRightInd w:val="0"/>
        <w:spacing w:after="0" w:line="240" w:lineRule="auto"/>
        <w:jc w:val="both"/>
        <w:rPr>
          <w:rFonts w:ascii="Arial" w:hAnsi="Arial" w:cs="Arial"/>
        </w:rPr>
      </w:pPr>
      <w:r>
        <w:rPr>
          <w:rFonts w:ascii="Arial" w:hAnsi="Arial" w:cs="Arial"/>
        </w:rPr>
        <w:t>Koncepce řešení stavby spočívá ve vybudování polní cesty v trase stávající, včetně provedení</w:t>
      </w:r>
    </w:p>
    <w:p w14:paraId="52D6BA1C" w14:textId="77777777" w:rsidR="00656029" w:rsidRDefault="00656029" w:rsidP="00656029">
      <w:pPr>
        <w:autoSpaceDE w:val="0"/>
        <w:autoSpaceDN w:val="0"/>
        <w:adjustRightInd w:val="0"/>
        <w:spacing w:after="0" w:line="240" w:lineRule="auto"/>
        <w:jc w:val="both"/>
        <w:rPr>
          <w:rFonts w:ascii="Arial" w:hAnsi="Arial" w:cs="Arial"/>
        </w:rPr>
      </w:pPr>
      <w:r>
        <w:rPr>
          <w:rFonts w:ascii="Arial" w:hAnsi="Arial" w:cs="Arial"/>
        </w:rPr>
        <w:t>rozšíření v obloucích, provedení podélného odvodnění a provedení sjezdů o těchto parametrech:</w:t>
      </w:r>
    </w:p>
    <w:p w14:paraId="12AEB611" w14:textId="77777777" w:rsidR="00656029" w:rsidRDefault="00656029" w:rsidP="00656029">
      <w:pPr>
        <w:autoSpaceDE w:val="0"/>
        <w:autoSpaceDN w:val="0"/>
        <w:adjustRightInd w:val="0"/>
        <w:spacing w:after="0" w:line="240" w:lineRule="auto"/>
        <w:jc w:val="both"/>
        <w:rPr>
          <w:rFonts w:ascii="Arial" w:hAnsi="Arial" w:cs="Arial"/>
        </w:rPr>
      </w:pPr>
      <w:r>
        <w:rPr>
          <w:rFonts w:ascii="Arial" w:hAnsi="Arial" w:cs="Arial"/>
        </w:rPr>
        <w:t xml:space="preserve">- Kategorie </w:t>
      </w:r>
      <w:proofErr w:type="gramStart"/>
      <w:r>
        <w:rPr>
          <w:rFonts w:ascii="Arial" w:hAnsi="Arial" w:cs="Arial"/>
        </w:rPr>
        <w:t>cesty - P</w:t>
      </w:r>
      <w:proofErr w:type="gramEnd"/>
      <w:r>
        <w:rPr>
          <w:rFonts w:ascii="Arial" w:hAnsi="Arial" w:cs="Arial"/>
        </w:rPr>
        <w:t xml:space="preserve"> 4,5/20</w:t>
      </w:r>
    </w:p>
    <w:p w14:paraId="538B613F" w14:textId="77777777" w:rsidR="00656029" w:rsidRDefault="00656029" w:rsidP="00656029">
      <w:pPr>
        <w:autoSpaceDE w:val="0"/>
        <w:autoSpaceDN w:val="0"/>
        <w:adjustRightInd w:val="0"/>
        <w:spacing w:after="0" w:line="240" w:lineRule="auto"/>
        <w:jc w:val="both"/>
        <w:rPr>
          <w:rFonts w:ascii="Arial" w:hAnsi="Arial" w:cs="Arial"/>
        </w:rPr>
      </w:pPr>
      <w:r>
        <w:rPr>
          <w:rFonts w:ascii="Arial" w:hAnsi="Arial" w:cs="Arial"/>
        </w:rPr>
        <w:t>- Délka cesty - 467,93 m</w:t>
      </w:r>
    </w:p>
    <w:p w14:paraId="251E9B22" w14:textId="77777777" w:rsidR="00656029" w:rsidRDefault="00656029" w:rsidP="00656029">
      <w:pPr>
        <w:autoSpaceDE w:val="0"/>
        <w:autoSpaceDN w:val="0"/>
        <w:adjustRightInd w:val="0"/>
        <w:spacing w:after="0" w:line="240" w:lineRule="auto"/>
        <w:jc w:val="both"/>
        <w:rPr>
          <w:rFonts w:ascii="Arial" w:hAnsi="Arial" w:cs="Arial"/>
        </w:rPr>
      </w:pPr>
      <w:r>
        <w:rPr>
          <w:rFonts w:ascii="Arial" w:hAnsi="Arial" w:cs="Arial"/>
        </w:rPr>
        <w:t>- Šířka cesty - 3,5 m + 2 x 0,5 m krajnice</w:t>
      </w:r>
    </w:p>
    <w:p w14:paraId="22323AC0" w14:textId="77777777" w:rsidR="00656029" w:rsidRDefault="00656029" w:rsidP="00656029">
      <w:pPr>
        <w:autoSpaceDE w:val="0"/>
        <w:autoSpaceDN w:val="0"/>
        <w:adjustRightInd w:val="0"/>
        <w:spacing w:after="0" w:line="240" w:lineRule="auto"/>
        <w:jc w:val="both"/>
        <w:rPr>
          <w:rFonts w:ascii="Arial" w:hAnsi="Arial" w:cs="Arial"/>
        </w:rPr>
      </w:pPr>
      <w:r>
        <w:rPr>
          <w:rFonts w:ascii="Arial" w:hAnsi="Arial" w:cs="Arial"/>
        </w:rPr>
        <w:t xml:space="preserve">- Kryt </w:t>
      </w:r>
      <w:proofErr w:type="gramStart"/>
      <w:r>
        <w:rPr>
          <w:rFonts w:ascii="Arial" w:hAnsi="Arial" w:cs="Arial"/>
        </w:rPr>
        <w:t>cesty - asfaltobeton</w:t>
      </w:r>
      <w:proofErr w:type="gramEnd"/>
      <w:r>
        <w:rPr>
          <w:rFonts w:ascii="Arial" w:hAnsi="Arial" w:cs="Arial"/>
        </w:rPr>
        <w:t xml:space="preserve"> jemnozrnný</w:t>
      </w:r>
    </w:p>
    <w:p w14:paraId="7C049197" w14:textId="77777777" w:rsidR="00656029" w:rsidRDefault="00656029" w:rsidP="00656029">
      <w:pPr>
        <w:autoSpaceDE w:val="0"/>
        <w:autoSpaceDN w:val="0"/>
        <w:adjustRightInd w:val="0"/>
        <w:spacing w:after="0" w:line="240" w:lineRule="auto"/>
        <w:jc w:val="both"/>
        <w:rPr>
          <w:rFonts w:ascii="Arial" w:hAnsi="Arial" w:cs="Arial"/>
        </w:rPr>
      </w:pPr>
      <w:r>
        <w:rPr>
          <w:rFonts w:ascii="Arial" w:hAnsi="Arial" w:cs="Arial"/>
        </w:rPr>
        <w:t>- Příčný sklon - 3 % - jednostranný</w:t>
      </w:r>
    </w:p>
    <w:p w14:paraId="565256C0" w14:textId="77777777" w:rsidR="00656029" w:rsidRDefault="00656029" w:rsidP="00656029">
      <w:pPr>
        <w:autoSpaceDE w:val="0"/>
        <w:autoSpaceDN w:val="0"/>
        <w:adjustRightInd w:val="0"/>
        <w:spacing w:after="0" w:line="240" w:lineRule="auto"/>
        <w:jc w:val="both"/>
        <w:rPr>
          <w:rFonts w:ascii="Arial" w:hAnsi="Arial" w:cs="Arial"/>
        </w:rPr>
      </w:pPr>
      <w:r>
        <w:rPr>
          <w:rFonts w:ascii="Arial" w:hAnsi="Arial" w:cs="Arial"/>
        </w:rPr>
        <w:t>- Návrh. rychlost - 20 km/h</w:t>
      </w:r>
    </w:p>
    <w:p w14:paraId="2FD6D832" w14:textId="77777777" w:rsidR="00656029" w:rsidRDefault="00656029" w:rsidP="00656029">
      <w:pPr>
        <w:autoSpaceDE w:val="0"/>
        <w:autoSpaceDN w:val="0"/>
        <w:adjustRightInd w:val="0"/>
        <w:spacing w:after="0" w:line="240" w:lineRule="auto"/>
        <w:jc w:val="both"/>
        <w:rPr>
          <w:rFonts w:ascii="Arial" w:hAnsi="Arial" w:cs="Arial"/>
        </w:rPr>
      </w:pPr>
      <w:r>
        <w:rPr>
          <w:rFonts w:ascii="Arial" w:hAnsi="Arial" w:cs="Arial"/>
        </w:rPr>
        <w:t xml:space="preserve">- Třída dopravního </w:t>
      </w:r>
      <w:proofErr w:type="gramStart"/>
      <w:r>
        <w:rPr>
          <w:rFonts w:ascii="Arial" w:hAnsi="Arial" w:cs="Arial"/>
        </w:rPr>
        <w:t>zatížení - V</w:t>
      </w:r>
      <w:proofErr w:type="gramEnd"/>
    </w:p>
    <w:p w14:paraId="6030C4D6" w14:textId="77777777" w:rsidR="00656029" w:rsidRDefault="00656029" w:rsidP="00656029">
      <w:pPr>
        <w:autoSpaceDE w:val="0"/>
        <w:autoSpaceDN w:val="0"/>
        <w:adjustRightInd w:val="0"/>
        <w:spacing w:after="0" w:line="240" w:lineRule="auto"/>
        <w:jc w:val="both"/>
        <w:rPr>
          <w:rFonts w:ascii="Arial" w:hAnsi="Arial" w:cs="Arial"/>
        </w:rPr>
      </w:pPr>
      <w:r>
        <w:rPr>
          <w:rFonts w:ascii="Arial" w:hAnsi="Arial" w:cs="Arial"/>
        </w:rPr>
        <w:t xml:space="preserve">- Návrhová úroveň </w:t>
      </w:r>
      <w:proofErr w:type="gramStart"/>
      <w:r>
        <w:rPr>
          <w:rFonts w:ascii="Arial" w:hAnsi="Arial" w:cs="Arial"/>
        </w:rPr>
        <w:t>porušení - D2</w:t>
      </w:r>
      <w:proofErr w:type="gramEnd"/>
    </w:p>
    <w:p w14:paraId="49FC3B4E" w14:textId="77777777" w:rsidR="00656029" w:rsidRDefault="00656029" w:rsidP="00656029">
      <w:pPr>
        <w:autoSpaceDE w:val="0"/>
        <w:autoSpaceDN w:val="0"/>
        <w:adjustRightInd w:val="0"/>
        <w:spacing w:after="0" w:line="240" w:lineRule="auto"/>
        <w:jc w:val="both"/>
        <w:rPr>
          <w:rFonts w:ascii="Arial" w:hAnsi="Arial" w:cs="Arial"/>
        </w:rPr>
      </w:pPr>
    </w:p>
    <w:p w14:paraId="6C7BF8F3" w14:textId="77777777" w:rsidR="00656029" w:rsidRDefault="00656029" w:rsidP="00656029">
      <w:pPr>
        <w:autoSpaceDE w:val="0"/>
        <w:autoSpaceDN w:val="0"/>
        <w:adjustRightInd w:val="0"/>
        <w:spacing w:after="0" w:line="240" w:lineRule="auto"/>
        <w:rPr>
          <w:rFonts w:ascii="Arial" w:hAnsi="Arial" w:cs="Arial"/>
          <w:b/>
          <w:bCs/>
          <w:u w:val="single"/>
        </w:rPr>
      </w:pPr>
      <w:r>
        <w:rPr>
          <w:rFonts w:ascii="Arial" w:hAnsi="Arial" w:cs="Arial"/>
          <w:b/>
          <w:bCs/>
          <w:u w:val="single"/>
        </w:rPr>
        <w:t>SO - 101 – Cesta C1 – 1.část km 0,046 65 – 0,246 90</w:t>
      </w:r>
    </w:p>
    <w:p w14:paraId="6B0A6568" w14:textId="77777777" w:rsidR="00656029" w:rsidRDefault="00656029" w:rsidP="00656029">
      <w:pPr>
        <w:autoSpaceDE w:val="0"/>
        <w:autoSpaceDN w:val="0"/>
        <w:adjustRightInd w:val="0"/>
        <w:spacing w:after="0" w:line="240" w:lineRule="auto"/>
        <w:rPr>
          <w:rFonts w:ascii="Arial" w:hAnsi="Arial" w:cs="Arial"/>
        </w:rPr>
      </w:pPr>
      <w:r>
        <w:rPr>
          <w:rFonts w:ascii="Arial" w:hAnsi="Arial" w:cs="Arial"/>
        </w:rPr>
        <w:t xml:space="preserve">Délka cesty: </w:t>
      </w:r>
      <w:r>
        <w:rPr>
          <w:rFonts w:ascii="Arial" w:hAnsi="Arial" w:cs="Arial"/>
        </w:rPr>
        <w:tab/>
      </w:r>
      <w:r>
        <w:rPr>
          <w:rFonts w:ascii="Arial" w:hAnsi="Arial" w:cs="Arial"/>
        </w:rPr>
        <w:tab/>
      </w:r>
      <w:r>
        <w:rPr>
          <w:rFonts w:ascii="Arial" w:hAnsi="Arial" w:cs="Arial"/>
        </w:rPr>
        <w:tab/>
        <w:t>200,25 m</w:t>
      </w:r>
    </w:p>
    <w:p w14:paraId="08E12C9D" w14:textId="77777777" w:rsidR="00656029" w:rsidRDefault="00656029" w:rsidP="00656029">
      <w:pPr>
        <w:autoSpaceDE w:val="0"/>
        <w:autoSpaceDN w:val="0"/>
        <w:adjustRightInd w:val="0"/>
        <w:spacing w:after="0" w:line="240" w:lineRule="auto"/>
        <w:rPr>
          <w:rFonts w:ascii="Arial" w:hAnsi="Arial" w:cs="Arial"/>
        </w:rPr>
      </w:pPr>
      <w:r>
        <w:rPr>
          <w:rFonts w:ascii="Arial" w:hAnsi="Arial" w:cs="Arial"/>
        </w:rPr>
        <w:t xml:space="preserve">Šířka cesty: </w:t>
      </w:r>
      <w:r>
        <w:rPr>
          <w:rFonts w:ascii="Arial" w:hAnsi="Arial" w:cs="Arial"/>
        </w:rPr>
        <w:tab/>
      </w:r>
      <w:r>
        <w:rPr>
          <w:rFonts w:ascii="Arial" w:hAnsi="Arial" w:cs="Arial"/>
        </w:rPr>
        <w:tab/>
      </w:r>
      <w:r>
        <w:rPr>
          <w:rFonts w:ascii="Arial" w:hAnsi="Arial" w:cs="Arial"/>
        </w:rPr>
        <w:tab/>
        <w:t>3,5 m + 2 x 0,5 m krajnice</w:t>
      </w:r>
    </w:p>
    <w:p w14:paraId="417930D1" w14:textId="77777777" w:rsidR="00656029" w:rsidRDefault="00656029" w:rsidP="00656029">
      <w:pPr>
        <w:autoSpaceDE w:val="0"/>
        <w:autoSpaceDN w:val="0"/>
        <w:adjustRightInd w:val="0"/>
        <w:spacing w:after="0" w:line="240" w:lineRule="auto"/>
        <w:rPr>
          <w:rFonts w:ascii="Arial" w:hAnsi="Arial" w:cs="Arial"/>
        </w:rPr>
      </w:pPr>
      <w:r>
        <w:rPr>
          <w:rFonts w:ascii="Arial" w:hAnsi="Arial" w:cs="Arial"/>
        </w:rPr>
        <w:t xml:space="preserve">Příčný sklon: </w:t>
      </w:r>
      <w:r>
        <w:rPr>
          <w:rFonts w:ascii="Arial" w:hAnsi="Arial" w:cs="Arial"/>
        </w:rPr>
        <w:tab/>
      </w:r>
      <w:r>
        <w:rPr>
          <w:rFonts w:ascii="Arial" w:hAnsi="Arial" w:cs="Arial"/>
        </w:rPr>
        <w:tab/>
      </w:r>
      <w:r>
        <w:rPr>
          <w:rFonts w:ascii="Arial" w:hAnsi="Arial" w:cs="Arial"/>
        </w:rPr>
        <w:tab/>
        <w:t>3,0 % - jednostranný</w:t>
      </w:r>
    </w:p>
    <w:p w14:paraId="61529B17" w14:textId="77777777" w:rsidR="00656029" w:rsidRDefault="00656029" w:rsidP="00656029">
      <w:pPr>
        <w:autoSpaceDE w:val="0"/>
        <w:autoSpaceDN w:val="0"/>
        <w:adjustRightInd w:val="0"/>
        <w:spacing w:after="0" w:line="240" w:lineRule="auto"/>
        <w:rPr>
          <w:rFonts w:ascii="Arial" w:hAnsi="Arial" w:cs="Arial"/>
        </w:rPr>
      </w:pPr>
      <w:r>
        <w:rPr>
          <w:rFonts w:ascii="Arial" w:hAnsi="Arial" w:cs="Arial"/>
        </w:rPr>
        <w:t xml:space="preserve">Konstrukce: </w:t>
      </w:r>
      <w:r>
        <w:rPr>
          <w:rFonts w:ascii="Arial" w:hAnsi="Arial" w:cs="Arial"/>
        </w:rPr>
        <w:tab/>
      </w:r>
      <w:r>
        <w:rPr>
          <w:rFonts w:ascii="Arial" w:hAnsi="Arial" w:cs="Arial"/>
        </w:rPr>
        <w:tab/>
      </w:r>
      <w:r>
        <w:rPr>
          <w:rFonts w:ascii="Arial" w:hAnsi="Arial" w:cs="Arial"/>
        </w:rPr>
        <w:tab/>
        <w:t>km 0,046 65 - 0,246 90</w:t>
      </w:r>
    </w:p>
    <w:p w14:paraId="3914A10A" w14:textId="77777777" w:rsidR="00656029" w:rsidRDefault="00656029" w:rsidP="00656029">
      <w:pPr>
        <w:autoSpaceDE w:val="0"/>
        <w:autoSpaceDN w:val="0"/>
        <w:adjustRightInd w:val="0"/>
        <w:spacing w:after="0" w:line="240" w:lineRule="auto"/>
        <w:ind w:left="2124" w:firstLine="708"/>
        <w:rPr>
          <w:rFonts w:ascii="Arial" w:hAnsi="Arial" w:cs="Arial"/>
        </w:rPr>
      </w:pPr>
      <w:r>
        <w:rPr>
          <w:rFonts w:ascii="Arial" w:hAnsi="Arial" w:cs="Arial"/>
        </w:rPr>
        <w:t>- asfaltobeton obrusný ACO 11 40 mm</w:t>
      </w:r>
    </w:p>
    <w:p w14:paraId="6772D4BF" w14:textId="77777777" w:rsidR="00656029" w:rsidRDefault="00656029" w:rsidP="00656029">
      <w:pPr>
        <w:autoSpaceDE w:val="0"/>
        <w:autoSpaceDN w:val="0"/>
        <w:adjustRightInd w:val="0"/>
        <w:spacing w:after="0" w:line="240" w:lineRule="auto"/>
        <w:ind w:left="2124" w:firstLine="708"/>
        <w:rPr>
          <w:rFonts w:ascii="Arial" w:hAnsi="Arial" w:cs="Arial"/>
        </w:rPr>
      </w:pPr>
      <w:r>
        <w:rPr>
          <w:rFonts w:ascii="Arial" w:hAnsi="Arial" w:cs="Arial"/>
        </w:rPr>
        <w:t>- postřik spojovací PS 0,7 kg/m2</w:t>
      </w:r>
    </w:p>
    <w:p w14:paraId="3B58949B" w14:textId="77777777" w:rsidR="00656029" w:rsidRDefault="00656029" w:rsidP="00656029">
      <w:pPr>
        <w:autoSpaceDE w:val="0"/>
        <w:autoSpaceDN w:val="0"/>
        <w:adjustRightInd w:val="0"/>
        <w:spacing w:after="0" w:line="240" w:lineRule="auto"/>
        <w:ind w:left="2124" w:firstLine="708"/>
        <w:rPr>
          <w:rFonts w:ascii="Arial" w:hAnsi="Arial" w:cs="Arial"/>
        </w:rPr>
      </w:pPr>
      <w:r>
        <w:rPr>
          <w:rFonts w:ascii="Arial" w:hAnsi="Arial" w:cs="Arial"/>
        </w:rPr>
        <w:t>- asfaltobeton podkladní ACP 16+ 70 mm</w:t>
      </w:r>
    </w:p>
    <w:p w14:paraId="5049C364" w14:textId="77777777" w:rsidR="00656029" w:rsidRDefault="00656029" w:rsidP="00656029">
      <w:pPr>
        <w:autoSpaceDE w:val="0"/>
        <w:autoSpaceDN w:val="0"/>
        <w:adjustRightInd w:val="0"/>
        <w:spacing w:after="0" w:line="240" w:lineRule="auto"/>
        <w:ind w:left="2124" w:firstLine="708"/>
        <w:rPr>
          <w:rFonts w:ascii="Arial" w:hAnsi="Arial" w:cs="Arial"/>
        </w:rPr>
      </w:pPr>
      <w:r>
        <w:rPr>
          <w:rFonts w:ascii="Arial" w:hAnsi="Arial" w:cs="Arial"/>
        </w:rPr>
        <w:t>- postřik infiltrační PI 1,0 kg/m2</w:t>
      </w:r>
    </w:p>
    <w:p w14:paraId="38D9BF4D" w14:textId="77777777" w:rsidR="00656029" w:rsidRDefault="00656029" w:rsidP="00656029">
      <w:pPr>
        <w:autoSpaceDE w:val="0"/>
        <w:autoSpaceDN w:val="0"/>
        <w:adjustRightInd w:val="0"/>
        <w:spacing w:after="0" w:line="240" w:lineRule="auto"/>
        <w:ind w:left="2124" w:firstLine="708"/>
        <w:rPr>
          <w:rFonts w:ascii="Arial" w:hAnsi="Arial" w:cs="Arial"/>
        </w:rPr>
      </w:pPr>
      <w:r>
        <w:rPr>
          <w:rFonts w:ascii="Arial" w:hAnsi="Arial" w:cs="Arial"/>
        </w:rPr>
        <w:t>- štěrkodrť (</w:t>
      </w:r>
      <w:proofErr w:type="gramStart"/>
      <w:r>
        <w:rPr>
          <w:rFonts w:ascii="Arial" w:hAnsi="Arial" w:cs="Arial"/>
        </w:rPr>
        <w:t>0 – 63</w:t>
      </w:r>
      <w:proofErr w:type="gramEnd"/>
      <w:r>
        <w:rPr>
          <w:rFonts w:ascii="Arial" w:hAnsi="Arial" w:cs="Arial"/>
        </w:rPr>
        <w:t xml:space="preserve"> mm) </w:t>
      </w:r>
      <w:proofErr w:type="spellStart"/>
      <w:r>
        <w:rPr>
          <w:rFonts w:ascii="Arial" w:hAnsi="Arial" w:cs="Arial"/>
        </w:rPr>
        <w:t>ŠDb</w:t>
      </w:r>
      <w:proofErr w:type="spellEnd"/>
      <w:r>
        <w:rPr>
          <w:rFonts w:ascii="Arial" w:hAnsi="Arial" w:cs="Arial"/>
        </w:rPr>
        <w:t xml:space="preserve"> 150 mm (80MPa)</w:t>
      </w:r>
    </w:p>
    <w:p w14:paraId="148CBD00" w14:textId="77777777" w:rsidR="00656029" w:rsidRDefault="00656029" w:rsidP="00656029">
      <w:pPr>
        <w:autoSpaceDE w:val="0"/>
        <w:autoSpaceDN w:val="0"/>
        <w:adjustRightInd w:val="0"/>
        <w:spacing w:after="0" w:line="240" w:lineRule="auto"/>
        <w:ind w:left="2124" w:firstLine="708"/>
        <w:rPr>
          <w:rFonts w:ascii="Arial" w:hAnsi="Arial" w:cs="Arial"/>
        </w:rPr>
      </w:pPr>
      <w:r>
        <w:rPr>
          <w:rFonts w:ascii="Arial" w:hAnsi="Arial" w:cs="Arial"/>
        </w:rPr>
        <w:t>- štěrkodrť (</w:t>
      </w:r>
      <w:proofErr w:type="gramStart"/>
      <w:r>
        <w:rPr>
          <w:rFonts w:ascii="Arial" w:hAnsi="Arial" w:cs="Arial"/>
        </w:rPr>
        <w:t>0 – 63</w:t>
      </w:r>
      <w:proofErr w:type="gramEnd"/>
      <w:r>
        <w:rPr>
          <w:rFonts w:ascii="Arial" w:hAnsi="Arial" w:cs="Arial"/>
        </w:rPr>
        <w:t xml:space="preserve"> mm) </w:t>
      </w:r>
      <w:proofErr w:type="spellStart"/>
      <w:r>
        <w:rPr>
          <w:rFonts w:ascii="Arial" w:hAnsi="Arial" w:cs="Arial"/>
        </w:rPr>
        <w:t>ŠDb</w:t>
      </w:r>
      <w:proofErr w:type="spellEnd"/>
      <w:r>
        <w:rPr>
          <w:rFonts w:ascii="Arial" w:hAnsi="Arial" w:cs="Arial"/>
        </w:rPr>
        <w:t xml:space="preserve"> 150 mm (50MPa)</w:t>
      </w:r>
    </w:p>
    <w:p w14:paraId="763B5C2C" w14:textId="77777777" w:rsidR="00656029" w:rsidRDefault="00656029" w:rsidP="00656029">
      <w:pPr>
        <w:autoSpaceDE w:val="0"/>
        <w:autoSpaceDN w:val="0"/>
        <w:adjustRightInd w:val="0"/>
        <w:spacing w:after="0" w:line="240" w:lineRule="auto"/>
        <w:ind w:left="2124" w:firstLine="708"/>
        <w:rPr>
          <w:rFonts w:ascii="Arial" w:hAnsi="Arial" w:cs="Arial"/>
        </w:rPr>
      </w:pPr>
      <w:r>
        <w:rPr>
          <w:rFonts w:ascii="Arial" w:hAnsi="Arial" w:cs="Arial"/>
        </w:rPr>
        <w:t>- upravená pláň komunikace se zhutněním (30MPa) 410 mm</w:t>
      </w:r>
    </w:p>
    <w:p w14:paraId="5E4C0682" w14:textId="77777777" w:rsidR="00656029" w:rsidRDefault="00656029" w:rsidP="00656029">
      <w:pPr>
        <w:autoSpaceDE w:val="0"/>
        <w:autoSpaceDN w:val="0"/>
        <w:adjustRightInd w:val="0"/>
        <w:spacing w:after="0" w:line="240" w:lineRule="auto"/>
        <w:ind w:left="2124" w:firstLine="708"/>
        <w:rPr>
          <w:rFonts w:ascii="Arial" w:hAnsi="Arial" w:cs="Arial"/>
        </w:rPr>
      </w:pPr>
      <w:r>
        <w:rPr>
          <w:rFonts w:ascii="Arial" w:hAnsi="Arial" w:cs="Arial"/>
        </w:rPr>
        <w:t xml:space="preserve">- stabilizované podloží vápnitou směsí </w:t>
      </w:r>
      <w:proofErr w:type="gramStart"/>
      <w:r>
        <w:rPr>
          <w:rFonts w:ascii="Arial" w:hAnsi="Arial" w:cs="Arial"/>
        </w:rPr>
        <w:t>4%</w:t>
      </w:r>
      <w:proofErr w:type="gramEnd"/>
      <w:r>
        <w:rPr>
          <w:rFonts w:ascii="Arial" w:hAnsi="Arial" w:cs="Arial"/>
        </w:rPr>
        <w:t xml:space="preserve"> v </w:t>
      </w:r>
      <w:proofErr w:type="spellStart"/>
      <w:r>
        <w:rPr>
          <w:rFonts w:ascii="Arial" w:hAnsi="Arial" w:cs="Arial"/>
        </w:rPr>
        <w:t>tl</w:t>
      </w:r>
      <w:proofErr w:type="spellEnd"/>
      <w:r>
        <w:rPr>
          <w:rFonts w:ascii="Arial" w:hAnsi="Arial" w:cs="Arial"/>
        </w:rPr>
        <w:t>. 500 mm</w:t>
      </w:r>
    </w:p>
    <w:p w14:paraId="25A29341" w14:textId="77777777" w:rsidR="00656029" w:rsidRDefault="00656029" w:rsidP="00656029">
      <w:pPr>
        <w:autoSpaceDE w:val="0"/>
        <w:autoSpaceDN w:val="0"/>
        <w:adjustRightInd w:val="0"/>
        <w:spacing w:after="0" w:line="240" w:lineRule="auto"/>
        <w:rPr>
          <w:rFonts w:ascii="Arial" w:hAnsi="Arial" w:cs="Arial"/>
        </w:rPr>
      </w:pPr>
      <w:r>
        <w:rPr>
          <w:rFonts w:ascii="Arial" w:hAnsi="Arial" w:cs="Arial"/>
        </w:rPr>
        <w:t xml:space="preserve">Návrh. rychlost: </w:t>
      </w:r>
      <w:r>
        <w:rPr>
          <w:rFonts w:ascii="Arial" w:hAnsi="Arial" w:cs="Arial"/>
        </w:rPr>
        <w:tab/>
      </w:r>
      <w:r>
        <w:rPr>
          <w:rFonts w:ascii="Arial" w:hAnsi="Arial" w:cs="Arial"/>
        </w:rPr>
        <w:tab/>
        <w:t xml:space="preserve">20 km/h </w:t>
      </w:r>
    </w:p>
    <w:p w14:paraId="68F7D8E9" w14:textId="77777777" w:rsidR="00656029" w:rsidRDefault="00656029" w:rsidP="00656029">
      <w:pPr>
        <w:autoSpaceDE w:val="0"/>
        <w:autoSpaceDN w:val="0"/>
        <w:adjustRightInd w:val="0"/>
        <w:spacing w:after="0" w:line="240" w:lineRule="auto"/>
        <w:rPr>
          <w:rFonts w:ascii="Arial" w:hAnsi="Arial" w:cs="Arial"/>
        </w:rPr>
      </w:pPr>
      <w:r>
        <w:rPr>
          <w:rFonts w:ascii="Arial" w:hAnsi="Arial" w:cs="Arial"/>
        </w:rPr>
        <w:t xml:space="preserve">Odvodnění: </w:t>
      </w:r>
      <w:r>
        <w:rPr>
          <w:rFonts w:ascii="Arial" w:hAnsi="Arial" w:cs="Arial"/>
        </w:rPr>
        <w:tab/>
      </w:r>
      <w:r>
        <w:rPr>
          <w:rFonts w:ascii="Arial" w:hAnsi="Arial" w:cs="Arial"/>
        </w:rPr>
        <w:tab/>
        <w:t>odvodnění krytu podélným a příčným sklonem cesty</w:t>
      </w:r>
    </w:p>
    <w:p w14:paraId="07495A9C" w14:textId="77777777" w:rsidR="00656029" w:rsidRDefault="00656029" w:rsidP="00656029">
      <w:pPr>
        <w:autoSpaceDE w:val="0"/>
        <w:autoSpaceDN w:val="0"/>
        <w:adjustRightInd w:val="0"/>
        <w:spacing w:after="0" w:line="240" w:lineRule="auto"/>
        <w:ind w:left="2124"/>
        <w:rPr>
          <w:rFonts w:ascii="Arial" w:hAnsi="Arial" w:cs="Arial"/>
        </w:rPr>
      </w:pPr>
      <w:r>
        <w:rPr>
          <w:rFonts w:ascii="Arial" w:hAnsi="Arial" w:cs="Arial"/>
        </w:rPr>
        <w:lastRenderedPageBreak/>
        <w:t>odvodnění pláně příkopem v délce 180,25 m a drenáží v délce 171,1 m</w:t>
      </w:r>
    </w:p>
    <w:p w14:paraId="2425BEBB" w14:textId="77777777" w:rsidR="00656029" w:rsidRDefault="00656029" w:rsidP="00656029">
      <w:pPr>
        <w:autoSpaceDE w:val="0"/>
        <w:autoSpaceDN w:val="0"/>
        <w:adjustRightInd w:val="0"/>
        <w:spacing w:after="0" w:line="240" w:lineRule="auto"/>
        <w:rPr>
          <w:rFonts w:ascii="Arial" w:hAnsi="Arial" w:cs="Arial"/>
        </w:rPr>
      </w:pPr>
      <w:r>
        <w:rPr>
          <w:rFonts w:ascii="Arial" w:hAnsi="Arial" w:cs="Arial"/>
        </w:rPr>
        <w:t xml:space="preserve">Napojení polních cest: </w:t>
      </w:r>
      <w:r>
        <w:rPr>
          <w:rFonts w:ascii="Arial" w:hAnsi="Arial" w:cs="Arial"/>
        </w:rPr>
        <w:tab/>
      </w:r>
      <w:r>
        <w:rPr>
          <w:rFonts w:ascii="Arial" w:hAnsi="Arial" w:cs="Arial"/>
        </w:rPr>
        <w:tab/>
        <w:t>1 x</w:t>
      </w:r>
    </w:p>
    <w:p w14:paraId="5712DE47" w14:textId="77777777" w:rsidR="00656029" w:rsidRDefault="00656029" w:rsidP="00656029">
      <w:pPr>
        <w:autoSpaceDE w:val="0"/>
        <w:autoSpaceDN w:val="0"/>
        <w:adjustRightInd w:val="0"/>
        <w:spacing w:after="0" w:line="240" w:lineRule="auto"/>
        <w:rPr>
          <w:rFonts w:ascii="Arial" w:hAnsi="Arial" w:cs="Arial"/>
        </w:rPr>
      </w:pPr>
      <w:r>
        <w:rPr>
          <w:rFonts w:ascii="Arial" w:hAnsi="Arial" w:cs="Arial"/>
        </w:rPr>
        <w:t xml:space="preserve">Sjezdy: </w:t>
      </w:r>
      <w:r>
        <w:rPr>
          <w:rFonts w:ascii="Arial" w:hAnsi="Arial" w:cs="Arial"/>
        </w:rPr>
        <w:tab/>
      </w:r>
      <w:r>
        <w:rPr>
          <w:rFonts w:ascii="Arial" w:hAnsi="Arial" w:cs="Arial"/>
        </w:rPr>
        <w:tab/>
      </w:r>
      <w:r>
        <w:rPr>
          <w:rFonts w:ascii="Arial" w:hAnsi="Arial" w:cs="Arial"/>
        </w:rPr>
        <w:tab/>
      </w:r>
      <w:r>
        <w:rPr>
          <w:rFonts w:ascii="Arial" w:hAnsi="Arial" w:cs="Arial"/>
        </w:rPr>
        <w:tab/>
        <w:t>2 x</w:t>
      </w:r>
    </w:p>
    <w:p w14:paraId="09E63B8A" w14:textId="77777777" w:rsidR="00656029" w:rsidRDefault="00656029" w:rsidP="00656029">
      <w:pPr>
        <w:autoSpaceDE w:val="0"/>
        <w:autoSpaceDN w:val="0"/>
        <w:adjustRightInd w:val="0"/>
        <w:spacing w:after="0" w:line="240" w:lineRule="auto"/>
        <w:jc w:val="both"/>
        <w:rPr>
          <w:rFonts w:ascii="Arial" w:hAnsi="Arial" w:cs="Arial"/>
        </w:rPr>
      </w:pPr>
      <w:r>
        <w:rPr>
          <w:rFonts w:ascii="Arial" w:hAnsi="Arial" w:cs="Arial"/>
        </w:rPr>
        <w:t xml:space="preserve">Sjezdy s trubním propustkem: </w:t>
      </w:r>
      <w:r>
        <w:rPr>
          <w:rFonts w:ascii="Arial" w:hAnsi="Arial" w:cs="Arial"/>
        </w:rPr>
        <w:tab/>
        <w:t>2 x</w:t>
      </w:r>
    </w:p>
    <w:p w14:paraId="6086C644" w14:textId="77777777" w:rsidR="00656029" w:rsidRDefault="00656029" w:rsidP="00656029">
      <w:pPr>
        <w:autoSpaceDE w:val="0"/>
        <w:autoSpaceDN w:val="0"/>
        <w:adjustRightInd w:val="0"/>
        <w:spacing w:after="0" w:line="240" w:lineRule="auto"/>
        <w:jc w:val="both"/>
        <w:rPr>
          <w:rFonts w:ascii="Arial" w:hAnsi="Arial" w:cs="Arial"/>
        </w:rPr>
      </w:pPr>
    </w:p>
    <w:p w14:paraId="2D711431" w14:textId="77777777" w:rsidR="00656029" w:rsidRDefault="00656029" w:rsidP="00656029">
      <w:pPr>
        <w:autoSpaceDE w:val="0"/>
        <w:autoSpaceDN w:val="0"/>
        <w:adjustRightInd w:val="0"/>
        <w:spacing w:after="0" w:line="240" w:lineRule="auto"/>
        <w:rPr>
          <w:rFonts w:ascii="Arial" w:hAnsi="Arial" w:cs="Arial"/>
          <w:b/>
          <w:bCs/>
          <w:u w:val="single"/>
        </w:rPr>
      </w:pPr>
      <w:r>
        <w:rPr>
          <w:rFonts w:ascii="Arial" w:hAnsi="Arial" w:cs="Arial"/>
          <w:b/>
          <w:bCs/>
          <w:u w:val="single"/>
        </w:rPr>
        <w:t>SO - 102 – Cesta C1 – 2.část km 0,246 90 – 0,514 58</w:t>
      </w:r>
    </w:p>
    <w:p w14:paraId="66206E72" w14:textId="77777777" w:rsidR="00656029" w:rsidRDefault="00656029" w:rsidP="00656029">
      <w:pPr>
        <w:autoSpaceDE w:val="0"/>
        <w:autoSpaceDN w:val="0"/>
        <w:adjustRightInd w:val="0"/>
        <w:spacing w:after="0" w:line="240" w:lineRule="auto"/>
        <w:rPr>
          <w:rFonts w:ascii="Arial" w:hAnsi="Arial" w:cs="Arial"/>
        </w:rPr>
      </w:pPr>
      <w:r>
        <w:rPr>
          <w:rFonts w:ascii="Arial" w:hAnsi="Arial" w:cs="Arial"/>
        </w:rPr>
        <w:t xml:space="preserve">Délka cesty: </w:t>
      </w:r>
      <w:r>
        <w:rPr>
          <w:rFonts w:ascii="Arial" w:hAnsi="Arial" w:cs="Arial"/>
        </w:rPr>
        <w:tab/>
      </w:r>
      <w:r>
        <w:rPr>
          <w:rFonts w:ascii="Arial" w:hAnsi="Arial" w:cs="Arial"/>
        </w:rPr>
        <w:tab/>
      </w:r>
      <w:r>
        <w:rPr>
          <w:rFonts w:ascii="Arial" w:hAnsi="Arial" w:cs="Arial"/>
        </w:rPr>
        <w:tab/>
        <w:t>267,68 m</w:t>
      </w:r>
    </w:p>
    <w:p w14:paraId="0539F2AB" w14:textId="77777777" w:rsidR="00656029" w:rsidRDefault="00656029" w:rsidP="00656029">
      <w:pPr>
        <w:autoSpaceDE w:val="0"/>
        <w:autoSpaceDN w:val="0"/>
        <w:adjustRightInd w:val="0"/>
        <w:spacing w:after="0" w:line="240" w:lineRule="auto"/>
        <w:rPr>
          <w:rFonts w:ascii="Arial" w:hAnsi="Arial" w:cs="Arial"/>
        </w:rPr>
      </w:pPr>
      <w:r>
        <w:rPr>
          <w:rFonts w:ascii="Arial" w:hAnsi="Arial" w:cs="Arial"/>
        </w:rPr>
        <w:t xml:space="preserve">Šířka cesty: </w:t>
      </w:r>
      <w:r>
        <w:rPr>
          <w:rFonts w:ascii="Arial" w:hAnsi="Arial" w:cs="Arial"/>
        </w:rPr>
        <w:tab/>
      </w:r>
      <w:r>
        <w:rPr>
          <w:rFonts w:ascii="Arial" w:hAnsi="Arial" w:cs="Arial"/>
        </w:rPr>
        <w:tab/>
      </w:r>
      <w:r>
        <w:rPr>
          <w:rFonts w:ascii="Arial" w:hAnsi="Arial" w:cs="Arial"/>
        </w:rPr>
        <w:tab/>
        <w:t>3,5 m + 2 x 0,5 m krajnice</w:t>
      </w:r>
    </w:p>
    <w:p w14:paraId="1B1F4923" w14:textId="77777777" w:rsidR="00656029" w:rsidRDefault="00656029" w:rsidP="00656029">
      <w:pPr>
        <w:autoSpaceDE w:val="0"/>
        <w:autoSpaceDN w:val="0"/>
        <w:adjustRightInd w:val="0"/>
        <w:spacing w:after="0" w:line="240" w:lineRule="auto"/>
        <w:rPr>
          <w:rFonts w:ascii="Arial" w:hAnsi="Arial" w:cs="Arial"/>
        </w:rPr>
      </w:pPr>
      <w:r>
        <w:rPr>
          <w:rFonts w:ascii="Arial" w:hAnsi="Arial" w:cs="Arial"/>
        </w:rPr>
        <w:t xml:space="preserve">Příčný sklon: </w:t>
      </w:r>
      <w:r>
        <w:rPr>
          <w:rFonts w:ascii="Arial" w:hAnsi="Arial" w:cs="Arial"/>
        </w:rPr>
        <w:tab/>
      </w:r>
      <w:r>
        <w:rPr>
          <w:rFonts w:ascii="Arial" w:hAnsi="Arial" w:cs="Arial"/>
        </w:rPr>
        <w:tab/>
      </w:r>
      <w:r>
        <w:rPr>
          <w:rFonts w:ascii="Arial" w:hAnsi="Arial" w:cs="Arial"/>
        </w:rPr>
        <w:tab/>
        <w:t>3,0 % - jednostranný</w:t>
      </w:r>
    </w:p>
    <w:p w14:paraId="1A459457" w14:textId="77777777" w:rsidR="00656029" w:rsidRDefault="00656029" w:rsidP="00656029">
      <w:pPr>
        <w:autoSpaceDE w:val="0"/>
        <w:autoSpaceDN w:val="0"/>
        <w:adjustRightInd w:val="0"/>
        <w:spacing w:after="0" w:line="240" w:lineRule="auto"/>
        <w:rPr>
          <w:rFonts w:ascii="Arial" w:hAnsi="Arial" w:cs="Arial"/>
        </w:rPr>
      </w:pPr>
      <w:r>
        <w:rPr>
          <w:rFonts w:ascii="Arial" w:hAnsi="Arial" w:cs="Arial"/>
        </w:rPr>
        <w:t xml:space="preserve">Konstrukce: </w:t>
      </w:r>
      <w:r>
        <w:rPr>
          <w:rFonts w:ascii="Arial" w:hAnsi="Arial" w:cs="Arial"/>
        </w:rPr>
        <w:tab/>
      </w:r>
      <w:r>
        <w:rPr>
          <w:rFonts w:ascii="Arial" w:hAnsi="Arial" w:cs="Arial"/>
        </w:rPr>
        <w:tab/>
      </w:r>
      <w:r>
        <w:rPr>
          <w:rFonts w:ascii="Arial" w:hAnsi="Arial" w:cs="Arial"/>
        </w:rPr>
        <w:tab/>
        <w:t>km 0,246 90 - 0,514 58</w:t>
      </w:r>
    </w:p>
    <w:p w14:paraId="7A589229" w14:textId="77777777" w:rsidR="00656029" w:rsidRDefault="00656029" w:rsidP="00656029">
      <w:pPr>
        <w:autoSpaceDE w:val="0"/>
        <w:autoSpaceDN w:val="0"/>
        <w:adjustRightInd w:val="0"/>
        <w:spacing w:after="0" w:line="240" w:lineRule="auto"/>
        <w:ind w:left="2124" w:firstLine="708"/>
        <w:rPr>
          <w:rFonts w:ascii="Arial" w:hAnsi="Arial" w:cs="Arial"/>
        </w:rPr>
      </w:pPr>
      <w:r>
        <w:rPr>
          <w:rFonts w:ascii="Arial" w:hAnsi="Arial" w:cs="Arial"/>
        </w:rPr>
        <w:t>- asfaltobeton obrusný ACO 11 40 mm</w:t>
      </w:r>
    </w:p>
    <w:p w14:paraId="32EC36D1" w14:textId="77777777" w:rsidR="00656029" w:rsidRDefault="00656029" w:rsidP="00656029">
      <w:pPr>
        <w:autoSpaceDE w:val="0"/>
        <w:autoSpaceDN w:val="0"/>
        <w:adjustRightInd w:val="0"/>
        <w:spacing w:after="0" w:line="240" w:lineRule="auto"/>
        <w:ind w:left="2124" w:firstLine="708"/>
        <w:rPr>
          <w:rFonts w:ascii="Arial" w:hAnsi="Arial" w:cs="Arial"/>
        </w:rPr>
      </w:pPr>
      <w:r>
        <w:rPr>
          <w:rFonts w:ascii="Arial" w:hAnsi="Arial" w:cs="Arial"/>
        </w:rPr>
        <w:t>- postřik spojovací PS 0,7 kg/m2</w:t>
      </w:r>
    </w:p>
    <w:p w14:paraId="2AFFB696" w14:textId="77777777" w:rsidR="00656029" w:rsidRDefault="00656029" w:rsidP="00656029">
      <w:pPr>
        <w:autoSpaceDE w:val="0"/>
        <w:autoSpaceDN w:val="0"/>
        <w:adjustRightInd w:val="0"/>
        <w:spacing w:after="0" w:line="240" w:lineRule="auto"/>
        <w:ind w:left="2124" w:firstLine="708"/>
        <w:rPr>
          <w:rFonts w:ascii="Arial" w:hAnsi="Arial" w:cs="Arial"/>
        </w:rPr>
      </w:pPr>
      <w:r>
        <w:rPr>
          <w:rFonts w:ascii="Arial" w:hAnsi="Arial" w:cs="Arial"/>
        </w:rPr>
        <w:t>- asfaltobeton podkladní ACP 16+ 70 mm</w:t>
      </w:r>
    </w:p>
    <w:p w14:paraId="2F0C56FC" w14:textId="77777777" w:rsidR="00656029" w:rsidRDefault="00656029" w:rsidP="00656029">
      <w:pPr>
        <w:autoSpaceDE w:val="0"/>
        <w:autoSpaceDN w:val="0"/>
        <w:adjustRightInd w:val="0"/>
        <w:spacing w:after="0" w:line="240" w:lineRule="auto"/>
        <w:ind w:left="2124" w:firstLine="708"/>
        <w:rPr>
          <w:rFonts w:ascii="Arial" w:hAnsi="Arial" w:cs="Arial"/>
        </w:rPr>
      </w:pPr>
      <w:r>
        <w:rPr>
          <w:rFonts w:ascii="Arial" w:hAnsi="Arial" w:cs="Arial"/>
        </w:rPr>
        <w:t>- postřik infiltrační PI 1,0 kg/m2</w:t>
      </w:r>
    </w:p>
    <w:p w14:paraId="0771C7C2" w14:textId="77777777" w:rsidR="00656029" w:rsidRDefault="00656029" w:rsidP="00656029">
      <w:pPr>
        <w:autoSpaceDE w:val="0"/>
        <w:autoSpaceDN w:val="0"/>
        <w:adjustRightInd w:val="0"/>
        <w:spacing w:after="0" w:line="240" w:lineRule="auto"/>
        <w:ind w:left="2124" w:firstLine="708"/>
        <w:rPr>
          <w:rFonts w:ascii="Arial" w:hAnsi="Arial" w:cs="Arial"/>
        </w:rPr>
      </w:pPr>
      <w:r>
        <w:rPr>
          <w:rFonts w:ascii="Arial" w:hAnsi="Arial" w:cs="Arial"/>
        </w:rPr>
        <w:t>- štěrkodrť (</w:t>
      </w:r>
      <w:proofErr w:type="gramStart"/>
      <w:r>
        <w:rPr>
          <w:rFonts w:ascii="Arial" w:hAnsi="Arial" w:cs="Arial"/>
        </w:rPr>
        <w:t>0 – 63</w:t>
      </w:r>
      <w:proofErr w:type="gramEnd"/>
      <w:r>
        <w:rPr>
          <w:rFonts w:ascii="Arial" w:hAnsi="Arial" w:cs="Arial"/>
        </w:rPr>
        <w:t xml:space="preserve"> mm) </w:t>
      </w:r>
      <w:proofErr w:type="spellStart"/>
      <w:r>
        <w:rPr>
          <w:rFonts w:ascii="Arial" w:hAnsi="Arial" w:cs="Arial"/>
        </w:rPr>
        <w:t>ŠDb</w:t>
      </w:r>
      <w:proofErr w:type="spellEnd"/>
      <w:r>
        <w:rPr>
          <w:rFonts w:ascii="Arial" w:hAnsi="Arial" w:cs="Arial"/>
        </w:rPr>
        <w:t xml:space="preserve"> 150 mm (80MPa)</w:t>
      </w:r>
    </w:p>
    <w:p w14:paraId="33091885" w14:textId="77777777" w:rsidR="00656029" w:rsidRDefault="00656029" w:rsidP="00656029">
      <w:pPr>
        <w:autoSpaceDE w:val="0"/>
        <w:autoSpaceDN w:val="0"/>
        <w:adjustRightInd w:val="0"/>
        <w:spacing w:after="0" w:line="240" w:lineRule="auto"/>
        <w:ind w:left="2124" w:firstLine="708"/>
        <w:rPr>
          <w:rFonts w:ascii="Arial" w:hAnsi="Arial" w:cs="Arial"/>
        </w:rPr>
      </w:pPr>
      <w:r>
        <w:rPr>
          <w:rFonts w:ascii="Arial" w:hAnsi="Arial" w:cs="Arial"/>
        </w:rPr>
        <w:t>- štěrkodrť (</w:t>
      </w:r>
      <w:proofErr w:type="gramStart"/>
      <w:r>
        <w:rPr>
          <w:rFonts w:ascii="Arial" w:hAnsi="Arial" w:cs="Arial"/>
        </w:rPr>
        <w:t>0 – 63</w:t>
      </w:r>
      <w:proofErr w:type="gramEnd"/>
      <w:r>
        <w:rPr>
          <w:rFonts w:ascii="Arial" w:hAnsi="Arial" w:cs="Arial"/>
        </w:rPr>
        <w:t xml:space="preserve"> mm) </w:t>
      </w:r>
      <w:proofErr w:type="spellStart"/>
      <w:r>
        <w:rPr>
          <w:rFonts w:ascii="Arial" w:hAnsi="Arial" w:cs="Arial"/>
        </w:rPr>
        <w:t>ŠDb</w:t>
      </w:r>
      <w:proofErr w:type="spellEnd"/>
      <w:r>
        <w:rPr>
          <w:rFonts w:ascii="Arial" w:hAnsi="Arial" w:cs="Arial"/>
        </w:rPr>
        <w:t xml:space="preserve"> 150 mm (50MPa)</w:t>
      </w:r>
    </w:p>
    <w:p w14:paraId="7EFE853F" w14:textId="77777777" w:rsidR="00656029" w:rsidRDefault="00656029" w:rsidP="00656029">
      <w:pPr>
        <w:autoSpaceDE w:val="0"/>
        <w:autoSpaceDN w:val="0"/>
        <w:adjustRightInd w:val="0"/>
        <w:spacing w:after="0" w:line="240" w:lineRule="auto"/>
        <w:ind w:left="2124" w:firstLine="708"/>
        <w:rPr>
          <w:rFonts w:ascii="Arial" w:hAnsi="Arial" w:cs="Arial"/>
        </w:rPr>
      </w:pPr>
      <w:r>
        <w:rPr>
          <w:rFonts w:ascii="Arial" w:hAnsi="Arial" w:cs="Arial"/>
        </w:rPr>
        <w:t>- upravená pláň komunikace se zhutněním (30MPa) 410 mm</w:t>
      </w:r>
    </w:p>
    <w:p w14:paraId="054AC76A" w14:textId="77777777" w:rsidR="00656029" w:rsidRDefault="00656029" w:rsidP="00656029">
      <w:pPr>
        <w:autoSpaceDE w:val="0"/>
        <w:autoSpaceDN w:val="0"/>
        <w:adjustRightInd w:val="0"/>
        <w:spacing w:after="0" w:line="240" w:lineRule="auto"/>
        <w:ind w:left="2124" w:firstLine="708"/>
        <w:rPr>
          <w:rFonts w:ascii="Arial" w:hAnsi="Arial" w:cs="Arial"/>
        </w:rPr>
      </w:pPr>
      <w:r>
        <w:rPr>
          <w:rFonts w:ascii="Arial" w:hAnsi="Arial" w:cs="Arial"/>
        </w:rPr>
        <w:t xml:space="preserve">- stabilizované podloží vápnitou směsí </w:t>
      </w:r>
      <w:proofErr w:type="gramStart"/>
      <w:r>
        <w:rPr>
          <w:rFonts w:ascii="Arial" w:hAnsi="Arial" w:cs="Arial"/>
        </w:rPr>
        <w:t>4%</w:t>
      </w:r>
      <w:proofErr w:type="gramEnd"/>
      <w:r>
        <w:rPr>
          <w:rFonts w:ascii="Arial" w:hAnsi="Arial" w:cs="Arial"/>
        </w:rPr>
        <w:t xml:space="preserve"> v </w:t>
      </w:r>
      <w:proofErr w:type="spellStart"/>
      <w:r>
        <w:rPr>
          <w:rFonts w:ascii="Arial" w:hAnsi="Arial" w:cs="Arial"/>
        </w:rPr>
        <w:t>tl</w:t>
      </w:r>
      <w:proofErr w:type="spellEnd"/>
      <w:r>
        <w:rPr>
          <w:rFonts w:ascii="Arial" w:hAnsi="Arial" w:cs="Arial"/>
        </w:rPr>
        <w:t>. 500 mm</w:t>
      </w:r>
    </w:p>
    <w:p w14:paraId="20D0D4FF" w14:textId="77777777" w:rsidR="00656029" w:rsidRDefault="00656029" w:rsidP="00656029">
      <w:pPr>
        <w:autoSpaceDE w:val="0"/>
        <w:autoSpaceDN w:val="0"/>
        <w:adjustRightInd w:val="0"/>
        <w:spacing w:after="0" w:line="240" w:lineRule="auto"/>
        <w:rPr>
          <w:rFonts w:ascii="Arial" w:hAnsi="Arial" w:cs="Arial"/>
        </w:rPr>
      </w:pPr>
      <w:r>
        <w:rPr>
          <w:rFonts w:ascii="Arial" w:hAnsi="Arial" w:cs="Arial"/>
        </w:rPr>
        <w:t xml:space="preserve">Návrh. rychlost: </w:t>
      </w:r>
      <w:r>
        <w:rPr>
          <w:rFonts w:ascii="Arial" w:hAnsi="Arial" w:cs="Arial"/>
        </w:rPr>
        <w:tab/>
      </w:r>
      <w:r>
        <w:rPr>
          <w:rFonts w:ascii="Arial" w:hAnsi="Arial" w:cs="Arial"/>
        </w:rPr>
        <w:tab/>
        <w:t>20 km/h</w:t>
      </w:r>
    </w:p>
    <w:p w14:paraId="068809EA" w14:textId="77777777" w:rsidR="00656029" w:rsidRDefault="00656029" w:rsidP="00656029">
      <w:pPr>
        <w:autoSpaceDE w:val="0"/>
        <w:autoSpaceDN w:val="0"/>
        <w:adjustRightInd w:val="0"/>
        <w:spacing w:after="0" w:line="240" w:lineRule="auto"/>
        <w:rPr>
          <w:rFonts w:ascii="Arial" w:hAnsi="Arial" w:cs="Arial"/>
        </w:rPr>
      </w:pPr>
      <w:r>
        <w:rPr>
          <w:rFonts w:ascii="Arial" w:hAnsi="Arial" w:cs="Arial"/>
        </w:rPr>
        <w:t xml:space="preserve">Odvodnění: </w:t>
      </w:r>
      <w:r>
        <w:rPr>
          <w:rFonts w:ascii="Arial" w:hAnsi="Arial" w:cs="Arial"/>
        </w:rPr>
        <w:tab/>
      </w:r>
      <w:r>
        <w:rPr>
          <w:rFonts w:ascii="Arial" w:hAnsi="Arial" w:cs="Arial"/>
        </w:rPr>
        <w:tab/>
        <w:t>odvodnění krytu podélným a příčným sklonem cesty</w:t>
      </w:r>
    </w:p>
    <w:p w14:paraId="2BF1103B" w14:textId="77777777" w:rsidR="00656029" w:rsidRDefault="00656029" w:rsidP="00656029">
      <w:pPr>
        <w:autoSpaceDE w:val="0"/>
        <w:autoSpaceDN w:val="0"/>
        <w:adjustRightInd w:val="0"/>
        <w:spacing w:after="0" w:line="240" w:lineRule="auto"/>
        <w:ind w:left="1416" w:firstLine="708"/>
        <w:rPr>
          <w:rFonts w:ascii="Arial" w:hAnsi="Arial" w:cs="Arial"/>
        </w:rPr>
      </w:pPr>
      <w:r>
        <w:rPr>
          <w:rFonts w:ascii="Arial" w:hAnsi="Arial" w:cs="Arial"/>
        </w:rPr>
        <w:t>odvodnění pláně příkopem v délce 254,25 m a drenáží v délce 267,7 m</w:t>
      </w:r>
    </w:p>
    <w:p w14:paraId="5A086014" w14:textId="77777777" w:rsidR="00656029" w:rsidRDefault="00656029" w:rsidP="00656029">
      <w:pPr>
        <w:autoSpaceDE w:val="0"/>
        <w:autoSpaceDN w:val="0"/>
        <w:adjustRightInd w:val="0"/>
        <w:spacing w:after="0" w:line="240" w:lineRule="auto"/>
        <w:jc w:val="both"/>
        <w:rPr>
          <w:rFonts w:ascii="Arial" w:hAnsi="Arial" w:cs="Arial"/>
        </w:rPr>
      </w:pPr>
      <w:r>
        <w:rPr>
          <w:rFonts w:ascii="Arial" w:hAnsi="Arial" w:cs="Arial"/>
        </w:rPr>
        <w:t xml:space="preserve">Sjezdy: </w:t>
      </w:r>
      <w:r>
        <w:rPr>
          <w:rFonts w:ascii="Arial" w:hAnsi="Arial" w:cs="Arial"/>
        </w:rPr>
        <w:tab/>
      </w:r>
      <w:r>
        <w:rPr>
          <w:rFonts w:ascii="Arial" w:hAnsi="Arial" w:cs="Arial"/>
        </w:rPr>
        <w:tab/>
      </w:r>
      <w:r>
        <w:rPr>
          <w:rFonts w:ascii="Arial" w:hAnsi="Arial" w:cs="Arial"/>
        </w:rPr>
        <w:tab/>
        <w:t>1 x</w:t>
      </w:r>
    </w:p>
    <w:p w14:paraId="0E5AC565" w14:textId="77777777" w:rsidR="00656029" w:rsidRDefault="00656029" w:rsidP="00656029">
      <w:pPr>
        <w:autoSpaceDE w:val="0"/>
        <w:autoSpaceDN w:val="0"/>
        <w:adjustRightInd w:val="0"/>
        <w:spacing w:after="0" w:line="240" w:lineRule="auto"/>
        <w:jc w:val="both"/>
        <w:rPr>
          <w:rFonts w:ascii="Arial" w:hAnsi="Arial" w:cs="Arial"/>
          <w:kern w:val="2"/>
        </w:rPr>
      </w:pPr>
    </w:p>
    <w:p w14:paraId="55183D76" w14:textId="0EE95CF5" w:rsidR="00656029" w:rsidRDefault="00656029">
      <w:pPr>
        <w:rPr>
          <w:rFonts w:ascii="Arial" w:hAnsi="Arial" w:cs="Arial"/>
          <w:b/>
          <w:bCs/>
          <w:sz w:val="24"/>
          <w:szCs w:val="24"/>
          <w:u w:val="single"/>
        </w:rPr>
      </w:pPr>
      <w:r>
        <w:rPr>
          <w:rFonts w:ascii="Arial" w:hAnsi="Arial" w:cs="Arial"/>
          <w:b/>
          <w:bCs/>
          <w:sz w:val="24"/>
          <w:szCs w:val="24"/>
          <w:u w:val="single"/>
        </w:rPr>
        <w:br w:type="page"/>
      </w:r>
    </w:p>
    <w:p w14:paraId="35678655" w14:textId="107798D3" w:rsidR="00421DE5" w:rsidRPr="007B4C8D" w:rsidRDefault="00421DE5" w:rsidP="00421DE5">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sidR="00FB5568">
        <w:rPr>
          <w:rFonts w:ascii="Arial" w:hAnsi="Arial" w:cs="Arial"/>
          <w:b/>
          <w:bCs/>
          <w:sz w:val="24"/>
          <w:szCs w:val="24"/>
          <w:u w:val="single"/>
        </w:rPr>
        <w:t>3</w:t>
      </w:r>
      <w:r>
        <w:rPr>
          <w:rFonts w:ascii="Arial" w:hAnsi="Arial" w:cs="Arial"/>
          <w:b/>
          <w:bCs/>
          <w:sz w:val="24"/>
          <w:szCs w:val="24"/>
          <w:u w:val="single"/>
        </w:rPr>
        <w:t xml:space="preserve">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77777777"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62"/>
    </w:p>
    <w:sectPr w:rsidR="005B4750" w:rsidRPr="00D9780F" w:rsidSect="001F0E7A">
      <w:headerReference w:type="default"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9D405" w14:textId="77777777" w:rsidR="00194BDD" w:rsidRDefault="00194BDD" w:rsidP="006C3D15">
      <w:pPr>
        <w:spacing w:after="0" w:line="240" w:lineRule="auto"/>
      </w:pPr>
      <w:r>
        <w:separator/>
      </w:r>
    </w:p>
  </w:endnote>
  <w:endnote w:type="continuationSeparator" w:id="0">
    <w:p w14:paraId="3E87CDD6" w14:textId="77777777" w:rsidR="00194BDD" w:rsidRDefault="00194BDD" w:rsidP="006C3D15">
      <w:pPr>
        <w:spacing w:after="0" w:line="240" w:lineRule="auto"/>
      </w:pPr>
      <w:r>
        <w:continuationSeparator/>
      </w:r>
    </w:p>
  </w:endnote>
  <w:endnote w:type="continuationNotice" w:id="1">
    <w:p w14:paraId="7526E497" w14:textId="77777777" w:rsidR="00194BDD" w:rsidRDefault="00194B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TimesNewRomanPSMT">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EndPr/>
    <w:sdtContent>
      <w:p w14:paraId="36D83CAF" w14:textId="3E54F8E6" w:rsidR="00985705" w:rsidRDefault="00985705">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/27</w:t>
        </w:r>
      </w:p>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58242"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6"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5"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4"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3"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1"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5EC13C" w14:textId="77777777" w:rsidR="00194BDD" w:rsidRDefault="00194BDD" w:rsidP="006C3D15">
      <w:pPr>
        <w:spacing w:after="0" w:line="240" w:lineRule="auto"/>
      </w:pPr>
      <w:r>
        <w:separator/>
      </w:r>
    </w:p>
  </w:footnote>
  <w:footnote w:type="continuationSeparator" w:id="0">
    <w:p w14:paraId="792BF68B" w14:textId="77777777" w:rsidR="00194BDD" w:rsidRDefault="00194BDD" w:rsidP="006C3D15">
      <w:pPr>
        <w:spacing w:after="0" w:line="240" w:lineRule="auto"/>
      </w:pPr>
      <w:r>
        <w:continuationSeparator/>
      </w:r>
    </w:p>
  </w:footnote>
  <w:footnote w:type="continuationNotice" w:id="1">
    <w:p w14:paraId="1A1DBC0A" w14:textId="77777777" w:rsidR="00194BDD" w:rsidRDefault="00194BD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77777777" w:rsidR="00985705" w:rsidRPr="00D9780F" w:rsidRDefault="00985705">
    <w:pPr>
      <w:pStyle w:val="Zhlav"/>
      <w:rPr>
        <w:rFonts w:ascii="Arial" w:hAnsi="Arial" w:cs="Arial"/>
      </w:rPr>
    </w:pPr>
    <w:r>
      <w:tab/>
    </w:r>
    <w:r>
      <w:tab/>
    </w:r>
    <w:r w:rsidRPr="00D9780F">
      <w:rPr>
        <w:rFonts w:ascii="Arial" w:hAnsi="Arial" w:cs="Arial"/>
      </w:rPr>
      <w:t>Č.j. objednatele:</w:t>
    </w:r>
  </w:p>
  <w:p w14:paraId="440EF6EE" w14:textId="77777777" w:rsidR="00985705" w:rsidRPr="00D9780F" w:rsidRDefault="00985705">
    <w:pPr>
      <w:pStyle w:val="Zhlav"/>
      <w:rPr>
        <w:rFonts w:ascii="Arial" w:hAnsi="Arial" w:cs="Arial"/>
      </w:rPr>
    </w:pPr>
    <w:r w:rsidRPr="00D9780F">
      <w:rPr>
        <w:rFonts w:ascii="Arial" w:hAnsi="Arial" w:cs="Arial"/>
      </w:rPr>
      <w:tab/>
    </w:r>
    <w:r w:rsidRPr="00D9780F">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7937E118" w:rsidR="00985705" w:rsidRPr="00D9780F" w:rsidRDefault="00985705" w:rsidP="00B46917">
    <w:pPr>
      <w:pStyle w:val="Zhlav"/>
      <w:rPr>
        <w:rFonts w:ascii="Arial" w:hAnsi="Arial" w:cs="Arial"/>
      </w:rPr>
    </w:pPr>
    <w:r w:rsidRPr="00D9780F">
      <w:rPr>
        <w:rFonts w:ascii="Arial" w:hAnsi="Arial" w:cs="Arial"/>
      </w:rPr>
      <w:t xml:space="preserve">                                                                                                                                                                                                                            </w:t>
    </w:r>
    <w:r>
      <w:rPr>
        <w:rFonts w:ascii="Arial" w:hAnsi="Arial" w:cs="Arial"/>
      </w:rPr>
      <w:tab/>
    </w:r>
    <w:r>
      <w:rPr>
        <w:rFonts w:ascii="Arial" w:hAnsi="Arial" w:cs="Arial"/>
      </w:rPr>
      <w:tab/>
    </w:r>
    <w:r w:rsidRPr="00D9780F">
      <w:rPr>
        <w:rFonts w:ascii="Arial" w:hAnsi="Arial" w:cs="Arial"/>
      </w:rPr>
      <w:t>Č.j. objednatele:</w:t>
    </w:r>
  </w:p>
  <w:p w14:paraId="5433733B" w14:textId="77777777" w:rsidR="00985705" w:rsidRPr="00D9780F" w:rsidRDefault="00985705" w:rsidP="00B46917">
    <w:pPr>
      <w:pStyle w:val="Zhlav"/>
      <w:rPr>
        <w:rFonts w:ascii="Arial" w:hAnsi="Arial" w:cs="Arial"/>
      </w:rPr>
    </w:pPr>
    <w:r w:rsidRPr="00D9780F">
      <w:rPr>
        <w:rFonts w:ascii="Arial" w:hAnsi="Arial" w:cs="Arial"/>
      </w:rPr>
      <w:tab/>
    </w:r>
    <w:r w:rsidRPr="00D9780F">
      <w:rPr>
        <w:rFonts w:ascii="Arial" w:hAnsi="Arial" w:cs="Arial"/>
      </w:rPr>
      <w:tab/>
      <w:t>Č.j. zhotovitele:</w:t>
    </w:r>
  </w:p>
  <w:p w14:paraId="54D88FA6" w14:textId="77777777" w:rsidR="00985705" w:rsidRDefault="0098570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209ED788"/>
    <w:lvl w:ilvl="0" w:tplc="14CE86A8">
      <w:start w:val="1"/>
      <w:numFmt w:val="decimal"/>
      <w:lvlText w:val="%1."/>
      <w:lvlJc w:val="left"/>
      <w:pPr>
        <w:ind w:left="928"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2"/>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3"/>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4"/>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2111E"/>
    <w:rsid w:val="00021F95"/>
    <w:rsid w:val="000246D6"/>
    <w:rsid w:val="0002712D"/>
    <w:rsid w:val="00031BB1"/>
    <w:rsid w:val="0003431F"/>
    <w:rsid w:val="00034E28"/>
    <w:rsid w:val="000453FC"/>
    <w:rsid w:val="00050E94"/>
    <w:rsid w:val="000559CD"/>
    <w:rsid w:val="00064A6C"/>
    <w:rsid w:val="00064B75"/>
    <w:rsid w:val="000711AF"/>
    <w:rsid w:val="000735AF"/>
    <w:rsid w:val="00075143"/>
    <w:rsid w:val="00080D4E"/>
    <w:rsid w:val="00081ECD"/>
    <w:rsid w:val="00084D6F"/>
    <w:rsid w:val="0009083A"/>
    <w:rsid w:val="00092614"/>
    <w:rsid w:val="00095434"/>
    <w:rsid w:val="000A1ECB"/>
    <w:rsid w:val="000A6C2C"/>
    <w:rsid w:val="000B34CB"/>
    <w:rsid w:val="000B5292"/>
    <w:rsid w:val="000B77F0"/>
    <w:rsid w:val="000C2229"/>
    <w:rsid w:val="000C749C"/>
    <w:rsid w:val="000D4180"/>
    <w:rsid w:val="000D720F"/>
    <w:rsid w:val="000E424C"/>
    <w:rsid w:val="000E44AF"/>
    <w:rsid w:val="000E7282"/>
    <w:rsid w:val="000F2220"/>
    <w:rsid w:val="000F5E62"/>
    <w:rsid w:val="0010249E"/>
    <w:rsid w:val="00104A11"/>
    <w:rsid w:val="00113232"/>
    <w:rsid w:val="00114F62"/>
    <w:rsid w:val="00116B0F"/>
    <w:rsid w:val="00116BBB"/>
    <w:rsid w:val="001216DB"/>
    <w:rsid w:val="001220FB"/>
    <w:rsid w:val="001241DB"/>
    <w:rsid w:val="00124300"/>
    <w:rsid w:val="00130165"/>
    <w:rsid w:val="00142F43"/>
    <w:rsid w:val="0014530C"/>
    <w:rsid w:val="001529B2"/>
    <w:rsid w:val="00154381"/>
    <w:rsid w:val="0016479D"/>
    <w:rsid w:val="00166B2C"/>
    <w:rsid w:val="00181E00"/>
    <w:rsid w:val="00184878"/>
    <w:rsid w:val="00184B95"/>
    <w:rsid w:val="001949BB"/>
    <w:rsid w:val="00194BDD"/>
    <w:rsid w:val="001A3FC2"/>
    <w:rsid w:val="001A46FA"/>
    <w:rsid w:val="001A526D"/>
    <w:rsid w:val="001B2467"/>
    <w:rsid w:val="001B276C"/>
    <w:rsid w:val="001C239A"/>
    <w:rsid w:val="001C2C85"/>
    <w:rsid w:val="001C5C37"/>
    <w:rsid w:val="001C6AA3"/>
    <w:rsid w:val="001D0059"/>
    <w:rsid w:val="001D4D12"/>
    <w:rsid w:val="001E0C5A"/>
    <w:rsid w:val="001E3AD2"/>
    <w:rsid w:val="001F0E7A"/>
    <w:rsid w:val="001F53C2"/>
    <w:rsid w:val="001F7F5E"/>
    <w:rsid w:val="00202B01"/>
    <w:rsid w:val="0021565C"/>
    <w:rsid w:val="00215F99"/>
    <w:rsid w:val="00221B0D"/>
    <w:rsid w:val="00221F06"/>
    <w:rsid w:val="002265E8"/>
    <w:rsid w:val="00243A4C"/>
    <w:rsid w:val="002449A1"/>
    <w:rsid w:val="00244C1D"/>
    <w:rsid w:val="00245C7B"/>
    <w:rsid w:val="00247CC3"/>
    <w:rsid w:val="002625A0"/>
    <w:rsid w:val="00272D16"/>
    <w:rsid w:val="00277927"/>
    <w:rsid w:val="002802D7"/>
    <w:rsid w:val="002867BE"/>
    <w:rsid w:val="0028789B"/>
    <w:rsid w:val="00294815"/>
    <w:rsid w:val="002A0E91"/>
    <w:rsid w:val="002A1B73"/>
    <w:rsid w:val="002B299F"/>
    <w:rsid w:val="002B4ABC"/>
    <w:rsid w:val="002C5ADC"/>
    <w:rsid w:val="002E08DD"/>
    <w:rsid w:val="002E2C95"/>
    <w:rsid w:val="002E6312"/>
    <w:rsid w:val="00300B64"/>
    <w:rsid w:val="003027EE"/>
    <w:rsid w:val="00304516"/>
    <w:rsid w:val="00304E3D"/>
    <w:rsid w:val="00312ED6"/>
    <w:rsid w:val="003147B2"/>
    <w:rsid w:val="00315930"/>
    <w:rsid w:val="00325832"/>
    <w:rsid w:val="00332612"/>
    <w:rsid w:val="00332A42"/>
    <w:rsid w:val="00332F72"/>
    <w:rsid w:val="00334E7B"/>
    <w:rsid w:val="00342C09"/>
    <w:rsid w:val="00342F72"/>
    <w:rsid w:val="00343259"/>
    <w:rsid w:val="00345EEF"/>
    <w:rsid w:val="00346559"/>
    <w:rsid w:val="00346BF6"/>
    <w:rsid w:val="00350B9E"/>
    <w:rsid w:val="003600E6"/>
    <w:rsid w:val="00361758"/>
    <w:rsid w:val="00364B4F"/>
    <w:rsid w:val="00367A2B"/>
    <w:rsid w:val="00374655"/>
    <w:rsid w:val="00381351"/>
    <w:rsid w:val="0038427C"/>
    <w:rsid w:val="00387D6D"/>
    <w:rsid w:val="00395F22"/>
    <w:rsid w:val="003A0D1F"/>
    <w:rsid w:val="003B2E59"/>
    <w:rsid w:val="003D21B7"/>
    <w:rsid w:val="003D7879"/>
    <w:rsid w:val="003E578B"/>
    <w:rsid w:val="004031B0"/>
    <w:rsid w:val="00403FFD"/>
    <w:rsid w:val="004048D1"/>
    <w:rsid w:val="00407E2C"/>
    <w:rsid w:val="00414852"/>
    <w:rsid w:val="004211AA"/>
    <w:rsid w:val="00421DE5"/>
    <w:rsid w:val="00423C70"/>
    <w:rsid w:val="004266FC"/>
    <w:rsid w:val="00433117"/>
    <w:rsid w:val="00442B3D"/>
    <w:rsid w:val="00443108"/>
    <w:rsid w:val="004445E6"/>
    <w:rsid w:val="00444E71"/>
    <w:rsid w:val="0045079B"/>
    <w:rsid w:val="00455EA1"/>
    <w:rsid w:val="0046060B"/>
    <w:rsid w:val="0046203B"/>
    <w:rsid w:val="00463206"/>
    <w:rsid w:val="00465731"/>
    <w:rsid w:val="0047777A"/>
    <w:rsid w:val="00484897"/>
    <w:rsid w:val="00484ED4"/>
    <w:rsid w:val="00485AD2"/>
    <w:rsid w:val="00485C34"/>
    <w:rsid w:val="00491808"/>
    <w:rsid w:val="00495A8D"/>
    <w:rsid w:val="00497C8D"/>
    <w:rsid w:val="004A56A4"/>
    <w:rsid w:val="004B086E"/>
    <w:rsid w:val="004B377B"/>
    <w:rsid w:val="004B6706"/>
    <w:rsid w:val="004C11B4"/>
    <w:rsid w:val="004C3EF8"/>
    <w:rsid w:val="004C5E36"/>
    <w:rsid w:val="004D0888"/>
    <w:rsid w:val="004D19FE"/>
    <w:rsid w:val="004D612F"/>
    <w:rsid w:val="004E3535"/>
    <w:rsid w:val="004E6D36"/>
    <w:rsid w:val="00502776"/>
    <w:rsid w:val="00507E47"/>
    <w:rsid w:val="00516509"/>
    <w:rsid w:val="005230AA"/>
    <w:rsid w:val="0052472D"/>
    <w:rsid w:val="00527A28"/>
    <w:rsid w:val="00533FD9"/>
    <w:rsid w:val="00544855"/>
    <w:rsid w:val="005614E4"/>
    <w:rsid w:val="00563034"/>
    <w:rsid w:val="005643D1"/>
    <w:rsid w:val="00566057"/>
    <w:rsid w:val="00576629"/>
    <w:rsid w:val="00576CB0"/>
    <w:rsid w:val="00577472"/>
    <w:rsid w:val="005806E7"/>
    <w:rsid w:val="00586738"/>
    <w:rsid w:val="00597BAF"/>
    <w:rsid w:val="005B4750"/>
    <w:rsid w:val="005B5DF6"/>
    <w:rsid w:val="005B66BE"/>
    <w:rsid w:val="005C4834"/>
    <w:rsid w:val="005D2B23"/>
    <w:rsid w:val="005D34E6"/>
    <w:rsid w:val="005D6051"/>
    <w:rsid w:val="005F1667"/>
    <w:rsid w:val="005F711C"/>
    <w:rsid w:val="00616A81"/>
    <w:rsid w:val="00616E93"/>
    <w:rsid w:val="0061709C"/>
    <w:rsid w:val="006225F5"/>
    <w:rsid w:val="006227CC"/>
    <w:rsid w:val="00623A88"/>
    <w:rsid w:val="006325F4"/>
    <w:rsid w:val="006335E5"/>
    <w:rsid w:val="00640F2D"/>
    <w:rsid w:val="006428B1"/>
    <w:rsid w:val="00643EBC"/>
    <w:rsid w:val="006445FC"/>
    <w:rsid w:val="0064628B"/>
    <w:rsid w:val="00646665"/>
    <w:rsid w:val="00651C4C"/>
    <w:rsid w:val="00652D82"/>
    <w:rsid w:val="00656029"/>
    <w:rsid w:val="006561C1"/>
    <w:rsid w:val="006615F7"/>
    <w:rsid w:val="00661ABF"/>
    <w:rsid w:val="006668B4"/>
    <w:rsid w:val="00667D52"/>
    <w:rsid w:val="00672633"/>
    <w:rsid w:val="0067736A"/>
    <w:rsid w:val="00686DE8"/>
    <w:rsid w:val="00687058"/>
    <w:rsid w:val="00693320"/>
    <w:rsid w:val="006A12CA"/>
    <w:rsid w:val="006B54C6"/>
    <w:rsid w:val="006C3192"/>
    <w:rsid w:val="006C3D15"/>
    <w:rsid w:val="006C7909"/>
    <w:rsid w:val="006D6F9B"/>
    <w:rsid w:val="006D7133"/>
    <w:rsid w:val="006E34F0"/>
    <w:rsid w:val="007035A9"/>
    <w:rsid w:val="00721F58"/>
    <w:rsid w:val="007220A5"/>
    <w:rsid w:val="0073434C"/>
    <w:rsid w:val="00741AFE"/>
    <w:rsid w:val="00745CF0"/>
    <w:rsid w:val="007531F2"/>
    <w:rsid w:val="007538FC"/>
    <w:rsid w:val="00755995"/>
    <w:rsid w:val="00755F1C"/>
    <w:rsid w:val="00762B6A"/>
    <w:rsid w:val="007637B1"/>
    <w:rsid w:val="00774494"/>
    <w:rsid w:val="00777067"/>
    <w:rsid w:val="00780629"/>
    <w:rsid w:val="007819E2"/>
    <w:rsid w:val="0078279B"/>
    <w:rsid w:val="00794114"/>
    <w:rsid w:val="007958B9"/>
    <w:rsid w:val="007A03C3"/>
    <w:rsid w:val="007A6BEC"/>
    <w:rsid w:val="007B5006"/>
    <w:rsid w:val="007B5508"/>
    <w:rsid w:val="007B5EB8"/>
    <w:rsid w:val="007B6C8C"/>
    <w:rsid w:val="007C23EE"/>
    <w:rsid w:val="007C4870"/>
    <w:rsid w:val="007C5F1F"/>
    <w:rsid w:val="007D20A6"/>
    <w:rsid w:val="007D458D"/>
    <w:rsid w:val="007E03E7"/>
    <w:rsid w:val="0080059C"/>
    <w:rsid w:val="00804137"/>
    <w:rsid w:val="00810331"/>
    <w:rsid w:val="00826A5A"/>
    <w:rsid w:val="0082745D"/>
    <w:rsid w:val="0083114D"/>
    <w:rsid w:val="00832939"/>
    <w:rsid w:val="00834C7B"/>
    <w:rsid w:val="00836727"/>
    <w:rsid w:val="00845993"/>
    <w:rsid w:val="00850B09"/>
    <w:rsid w:val="00852286"/>
    <w:rsid w:val="00852C3D"/>
    <w:rsid w:val="00856A1B"/>
    <w:rsid w:val="0086088C"/>
    <w:rsid w:val="008613B9"/>
    <w:rsid w:val="008620D5"/>
    <w:rsid w:val="00863394"/>
    <w:rsid w:val="008660D6"/>
    <w:rsid w:val="0086685B"/>
    <w:rsid w:val="00866AB7"/>
    <w:rsid w:val="008756DA"/>
    <w:rsid w:val="008778FB"/>
    <w:rsid w:val="00882B62"/>
    <w:rsid w:val="008850FB"/>
    <w:rsid w:val="0088669D"/>
    <w:rsid w:val="00893B8A"/>
    <w:rsid w:val="008A1D76"/>
    <w:rsid w:val="008A3B28"/>
    <w:rsid w:val="008B7281"/>
    <w:rsid w:val="008B737F"/>
    <w:rsid w:val="008C2596"/>
    <w:rsid w:val="008C2DF0"/>
    <w:rsid w:val="008D4E02"/>
    <w:rsid w:val="008E089A"/>
    <w:rsid w:val="008E1BF3"/>
    <w:rsid w:val="008E26B1"/>
    <w:rsid w:val="008F6D4A"/>
    <w:rsid w:val="00900689"/>
    <w:rsid w:val="00901B59"/>
    <w:rsid w:val="0090342C"/>
    <w:rsid w:val="00903788"/>
    <w:rsid w:val="00903AC4"/>
    <w:rsid w:val="00904EFF"/>
    <w:rsid w:val="00910131"/>
    <w:rsid w:val="00922B4E"/>
    <w:rsid w:val="00922D96"/>
    <w:rsid w:val="009269A7"/>
    <w:rsid w:val="00930EAC"/>
    <w:rsid w:val="009330EB"/>
    <w:rsid w:val="00943F4A"/>
    <w:rsid w:val="0095319B"/>
    <w:rsid w:val="00954B27"/>
    <w:rsid w:val="0095601C"/>
    <w:rsid w:val="009725BB"/>
    <w:rsid w:val="009836B2"/>
    <w:rsid w:val="00984375"/>
    <w:rsid w:val="00985705"/>
    <w:rsid w:val="0098582D"/>
    <w:rsid w:val="00991283"/>
    <w:rsid w:val="009915A0"/>
    <w:rsid w:val="00994CC1"/>
    <w:rsid w:val="00995CDB"/>
    <w:rsid w:val="00995E36"/>
    <w:rsid w:val="009A6F40"/>
    <w:rsid w:val="009B3944"/>
    <w:rsid w:val="009B3B28"/>
    <w:rsid w:val="009B54BE"/>
    <w:rsid w:val="009B6F8D"/>
    <w:rsid w:val="009C218A"/>
    <w:rsid w:val="009E69C2"/>
    <w:rsid w:val="009F5D7F"/>
    <w:rsid w:val="00A016FA"/>
    <w:rsid w:val="00A049DA"/>
    <w:rsid w:val="00A10026"/>
    <w:rsid w:val="00A23520"/>
    <w:rsid w:val="00A26E5C"/>
    <w:rsid w:val="00A33E28"/>
    <w:rsid w:val="00A34426"/>
    <w:rsid w:val="00A355F7"/>
    <w:rsid w:val="00A43FFA"/>
    <w:rsid w:val="00A512CB"/>
    <w:rsid w:val="00A62B0B"/>
    <w:rsid w:val="00A6689F"/>
    <w:rsid w:val="00A714FA"/>
    <w:rsid w:val="00A95446"/>
    <w:rsid w:val="00A97840"/>
    <w:rsid w:val="00A97A6F"/>
    <w:rsid w:val="00AA0B7B"/>
    <w:rsid w:val="00AA1804"/>
    <w:rsid w:val="00AA2802"/>
    <w:rsid w:val="00AB30CC"/>
    <w:rsid w:val="00AC6ADA"/>
    <w:rsid w:val="00AC6C17"/>
    <w:rsid w:val="00AD2C89"/>
    <w:rsid w:val="00AE0599"/>
    <w:rsid w:val="00AF1E36"/>
    <w:rsid w:val="00AF3528"/>
    <w:rsid w:val="00AF4300"/>
    <w:rsid w:val="00B001E5"/>
    <w:rsid w:val="00B04178"/>
    <w:rsid w:val="00B153FD"/>
    <w:rsid w:val="00B22EBA"/>
    <w:rsid w:val="00B247BF"/>
    <w:rsid w:val="00B30AE2"/>
    <w:rsid w:val="00B3223D"/>
    <w:rsid w:val="00B45A40"/>
    <w:rsid w:val="00B46917"/>
    <w:rsid w:val="00B57902"/>
    <w:rsid w:val="00B622DA"/>
    <w:rsid w:val="00B6639B"/>
    <w:rsid w:val="00B67D77"/>
    <w:rsid w:val="00B70D06"/>
    <w:rsid w:val="00B7471F"/>
    <w:rsid w:val="00B751C5"/>
    <w:rsid w:val="00B83EE4"/>
    <w:rsid w:val="00B90E36"/>
    <w:rsid w:val="00B97241"/>
    <w:rsid w:val="00BA1800"/>
    <w:rsid w:val="00BA3E12"/>
    <w:rsid w:val="00BB4203"/>
    <w:rsid w:val="00BB4748"/>
    <w:rsid w:val="00BB5DC4"/>
    <w:rsid w:val="00BD0F34"/>
    <w:rsid w:val="00BD6250"/>
    <w:rsid w:val="00BE1A0B"/>
    <w:rsid w:val="00BE1F7D"/>
    <w:rsid w:val="00BF01EB"/>
    <w:rsid w:val="00BF2B19"/>
    <w:rsid w:val="00BF49EA"/>
    <w:rsid w:val="00BF5C5F"/>
    <w:rsid w:val="00BF5C9A"/>
    <w:rsid w:val="00BF62ED"/>
    <w:rsid w:val="00C02219"/>
    <w:rsid w:val="00C0511B"/>
    <w:rsid w:val="00C05DB9"/>
    <w:rsid w:val="00C13AD2"/>
    <w:rsid w:val="00C13FD0"/>
    <w:rsid w:val="00C231E2"/>
    <w:rsid w:val="00C241A3"/>
    <w:rsid w:val="00C27312"/>
    <w:rsid w:val="00C32E5B"/>
    <w:rsid w:val="00C340D9"/>
    <w:rsid w:val="00C36BCF"/>
    <w:rsid w:val="00C6086E"/>
    <w:rsid w:val="00C64E99"/>
    <w:rsid w:val="00C64FC9"/>
    <w:rsid w:val="00C73B0A"/>
    <w:rsid w:val="00C77922"/>
    <w:rsid w:val="00C77B78"/>
    <w:rsid w:val="00C8483D"/>
    <w:rsid w:val="00C916D5"/>
    <w:rsid w:val="00C91C3A"/>
    <w:rsid w:val="00C93D07"/>
    <w:rsid w:val="00CA1B10"/>
    <w:rsid w:val="00CA3E9E"/>
    <w:rsid w:val="00CB48C4"/>
    <w:rsid w:val="00CC48F2"/>
    <w:rsid w:val="00CC5B74"/>
    <w:rsid w:val="00CC70FE"/>
    <w:rsid w:val="00CD2350"/>
    <w:rsid w:val="00CD6823"/>
    <w:rsid w:val="00CE0655"/>
    <w:rsid w:val="00CE5544"/>
    <w:rsid w:val="00CF07FC"/>
    <w:rsid w:val="00D05CE6"/>
    <w:rsid w:val="00D1443A"/>
    <w:rsid w:val="00D25F6F"/>
    <w:rsid w:val="00D30D6D"/>
    <w:rsid w:val="00D42B35"/>
    <w:rsid w:val="00D44AC0"/>
    <w:rsid w:val="00D47372"/>
    <w:rsid w:val="00D509D2"/>
    <w:rsid w:val="00D511D5"/>
    <w:rsid w:val="00D511D6"/>
    <w:rsid w:val="00D532C0"/>
    <w:rsid w:val="00D61C3D"/>
    <w:rsid w:val="00D6259E"/>
    <w:rsid w:val="00D81E7B"/>
    <w:rsid w:val="00D83B48"/>
    <w:rsid w:val="00D841B8"/>
    <w:rsid w:val="00D86D3D"/>
    <w:rsid w:val="00D956C3"/>
    <w:rsid w:val="00D9780F"/>
    <w:rsid w:val="00DA7B88"/>
    <w:rsid w:val="00DB1640"/>
    <w:rsid w:val="00DB5086"/>
    <w:rsid w:val="00DB52F8"/>
    <w:rsid w:val="00DB5863"/>
    <w:rsid w:val="00DC1619"/>
    <w:rsid w:val="00DC2A29"/>
    <w:rsid w:val="00DC79AC"/>
    <w:rsid w:val="00DD68E3"/>
    <w:rsid w:val="00DE3F66"/>
    <w:rsid w:val="00DF6A24"/>
    <w:rsid w:val="00E058AF"/>
    <w:rsid w:val="00E06DDC"/>
    <w:rsid w:val="00E12E37"/>
    <w:rsid w:val="00E15105"/>
    <w:rsid w:val="00E16FDE"/>
    <w:rsid w:val="00E2133E"/>
    <w:rsid w:val="00E229EC"/>
    <w:rsid w:val="00E234E7"/>
    <w:rsid w:val="00E23E3E"/>
    <w:rsid w:val="00E2422B"/>
    <w:rsid w:val="00E25F03"/>
    <w:rsid w:val="00E268CA"/>
    <w:rsid w:val="00E27A85"/>
    <w:rsid w:val="00E30146"/>
    <w:rsid w:val="00E31966"/>
    <w:rsid w:val="00E350AF"/>
    <w:rsid w:val="00E42382"/>
    <w:rsid w:val="00E44C89"/>
    <w:rsid w:val="00E44D9F"/>
    <w:rsid w:val="00E4638A"/>
    <w:rsid w:val="00E51C2C"/>
    <w:rsid w:val="00E56135"/>
    <w:rsid w:val="00E565FC"/>
    <w:rsid w:val="00E6175B"/>
    <w:rsid w:val="00E64273"/>
    <w:rsid w:val="00E708E0"/>
    <w:rsid w:val="00E722ED"/>
    <w:rsid w:val="00E725DA"/>
    <w:rsid w:val="00E73632"/>
    <w:rsid w:val="00E8135E"/>
    <w:rsid w:val="00EA10BF"/>
    <w:rsid w:val="00EA2CA4"/>
    <w:rsid w:val="00EA4811"/>
    <w:rsid w:val="00EA4879"/>
    <w:rsid w:val="00EA5B97"/>
    <w:rsid w:val="00EB5492"/>
    <w:rsid w:val="00EC72E7"/>
    <w:rsid w:val="00EE263E"/>
    <w:rsid w:val="00EF1377"/>
    <w:rsid w:val="00EF6D19"/>
    <w:rsid w:val="00F05046"/>
    <w:rsid w:val="00F11BCE"/>
    <w:rsid w:val="00F23297"/>
    <w:rsid w:val="00F26DA0"/>
    <w:rsid w:val="00F301C8"/>
    <w:rsid w:val="00F323EE"/>
    <w:rsid w:val="00F33377"/>
    <w:rsid w:val="00F37572"/>
    <w:rsid w:val="00F41BB4"/>
    <w:rsid w:val="00F44C42"/>
    <w:rsid w:val="00F520D7"/>
    <w:rsid w:val="00F55544"/>
    <w:rsid w:val="00F66571"/>
    <w:rsid w:val="00F73305"/>
    <w:rsid w:val="00F75203"/>
    <w:rsid w:val="00F85319"/>
    <w:rsid w:val="00F8737C"/>
    <w:rsid w:val="00F90189"/>
    <w:rsid w:val="00F97D3F"/>
    <w:rsid w:val="00FA0C02"/>
    <w:rsid w:val="00FA5E5A"/>
    <w:rsid w:val="00FB4B31"/>
    <w:rsid w:val="00FB5568"/>
    <w:rsid w:val="00FC4053"/>
    <w:rsid w:val="00FC7772"/>
    <w:rsid w:val="00FD47CE"/>
    <w:rsid w:val="00FD4B2A"/>
    <w:rsid w:val="00FD5BE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E29D5953-3929-49A8-8CBC-06C2C10AC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C3EF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877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if.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agri,cz/prv"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nixml.cz"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HCUZCRXN6NH5-581495652-21288</_dlc_DocId>
    <_dlc_DocIdUrl xmlns="85f4b5cc-4033-44c7-b405-f5eed34c8154">
      <Url>https://spucr.sharepoint.com/sites/Portal/544101/_layouts/15/DocIdRedir.aspx?ID=HCUZCRXN6NH5-581495652-21288</Url>
      <Description>HCUZCRXN6NH5-581495652-21288</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5" ma:contentTypeDescription="Vytvoří nový dokument" ma:contentTypeScope="" ma:versionID="adef57c14037bf0f547d6719d9623d5a">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ab08f3253ff67a1ce6667d600a84341d"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ObjectDetectorVersion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85a1a2d1-5cc2-4247-acb2-eae7a89bb2bb"/>
  </ds:schemaRefs>
</ds:datastoreItem>
</file>

<file path=customXml/itemProps2.xml><?xml version="1.0" encoding="utf-8"?>
<ds:datastoreItem xmlns:ds="http://schemas.openxmlformats.org/officeDocument/2006/customXml" ds:itemID="{50477720-5D8B-44D5-A14F-59CD7886E5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4.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5.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1000</TotalTime>
  <Pages>31</Pages>
  <Words>12367</Words>
  <Characters>72972</Characters>
  <Application>Microsoft Office Word</Application>
  <DocSecurity>0</DocSecurity>
  <Lines>608</Lines>
  <Paragraphs>170</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85169</CharactersWithSpaces>
  <SharedDoc>false</SharedDoc>
  <HLinks>
    <vt:vector size="18" baseType="variant">
      <vt:variant>
        <vt:i4>917577</vt:i4>
      </vt:variant>
      <vt:variant>
        <vt:i4>6</vt:i4>
      </vt:variant>
      <vt:variant>
        <vt:i4>0</vt:i4>
      </vt:variant>
      <vt:variant>
        <vt:i4>5</vt:i4>
      </vt:variant>
      <vt:variant>
        <vt:lpwstr>http://www.unixml.cz/</vt:lpwstr>
      </vt:variant>
      <vt:variant>
        <vt:lpwstr/>
      </vt:variant>
      <vt:variant>
        <vt:i4>6619183</vt:i4>
      </vt:variant>
      <vt:variant>
        <vt:i4>3</vt:i4>
      </vt:variant>
      <vt:variant>
        <vt:i4>0</vt:i4>
      </vt:variant>
      <vt:variant>
        <vt:i4>5</vt:i4>
      </vt:variant>
      <vt:variant>
        <vt:lpwstr>http://www.szif.cz/</vt:lpwstr>
      </vt:variant>
      <vt:variant>
        <vt:lpwstr/>
      </vt:variant>
      <vt:variant>
        <vt:i4>8257637</vt:i4>
      </vt:variant>
      <vt:variant>
        <vt:i4>0</vt:i4>
      </vt:variant>
      <vt:variant>
        <vt:i4>0</vt:i4>
      </vt:variant>
      <vt:variant>
        <vt:i4>5</vt:i4>
      </vt:variant>
      <vt:variant>
        <vt:lpwstr>http://www.eagri,cz/prv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subject/>
  <dc:creator>Lukešová Simona JUDr.</dc:creator>
  <cp:keywords/>
  <cp:lastModifiedBy>Frič Jaroslav Ing.</cp:lastModifiedBy>
  <cp:revision>105</cp:revision>
  <cp:lastPrinted>2019-08-16T11:56:00Z</cp:lastPrinted>
  <dcterms:created xsi:type="dcterms:W3CDTF">2023-05-17T11:23:00Z</dcterms:created>
  <dcterms:modified xsi:type="dcterms:W3CDTF">2024-06-18T10:47:00Z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_dlc_DocIdItemGuid">
    <vt:lpwstr>379ef663-8b67-4338-9c70-6b24c792109f</vt:lpwstr>
  </property>
  <property fmtid="{D5CDD505-2E9C-101B-9397-08002B2CF9AE}" pid="4" name="MediaServiceImageTags">
    <vt:lpwstr/>
  </property>
</Properties>
</file>